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C7F4D" w14:textId="77777777" w:rsidR="00410B10" w:rsidRPr="008E4635" w:rsidRDefault="00410B10" w:rsidP="00B71F57">
      <w:r w:rsidRPr="008E4635">
        <w:t xml:space="preserve"> 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10031"/>
      </w:tblGrid>
      <w:tr w:rsidR="00B25AC6" w:rsidRPr="008E4635" w14:paraId="2AA6CFEE" w14:textId="77777777" w:rsidTr="00DB494B">
        <w:trPr>
          <w:trHeight w:val="8640"/>
        </w:trPr>
        <w:tc>
          <w:tcPr>
            <w:tcW w:w="10031" w:type="dxa"/>
          </w:tcPr>
          <w:p w14:paraId="13AC5B22" w14:textId="24CD0CA0" w:rsidR="00B25AC6" w:rsidRPr="008E4635" w:rsidRDefault="00B25AC6" w:rsidP="00DB494B">
            <w:pPr>
              <w:pStyle w:val="SolutionName"/>
              <w:ind w:left="1701" w:hanging="1701"/>
            </w:pPr>
            <w:r w:rsidRPr="008E4635">
              <w:t>SAS</w:t>
            </w:r>
            <w:r w:rsidRPr="008E4635">
              <w:rPr>
                <w:vertAlign w:val="superscript"/>
              </w:rPr>
              <w:t>®</w:t>
            </w:r>
            <w:r w:rsidRPr="008E4635">
              <w:t xml:space="preserve"> </w:t>
            </w:r>
            <w:r w:rsidR="00DB494B">
              <w:t>Marketing Operations Management</w:t>
            </w:r>
          </w:p>
          <w:p w14:paraId="5630D6A1" w14:textId="34F56270" w:rsidR="008D5CB4" w:rsidRPr="008E4635" w:rsidRDefault="00174F3B" w:rsidP="008D5CB4">
            <w:pPr>
              <w:pStyle w:val="DocumentTitle"/>
            </w:pPr>
            <w:r>
              <w:t xml:space="preserve">SAS </w:t>
            </w:r>
            <w:r w:rsidR="00871E23">
              <w:t xml:space="preserve">MOM 6.0 R </w:t>
            </w:r>
            <w:r w:rsidR="005D0731">
              <w:t>14</w:t>
            </w:r>
            <w:r w:rsidR="00871E23">
              <w:t xml:space="preserve"> </w:t>
            </w:r>
            <w:r w:rsidR="008D5CB4">
              <w:t xml:space="preserve">Update 1 </w:t>
            </w:r>
            <w:r w:rsidR="00871E23">
              <w:t xml:space="preserve">Hotfix </w:t>
            </w:r>
            <w:r w:rsidR="008D5CB4">
              <w:t>1</w:t>
            </w:r>
          </w:p>
        </w:tc>
      </w:tr>
    </w:tbl>
    <w:p w14:paraId="5C83B773" w14:textId="77777777" w:rsidR="00B25AC6" w:rsidRPr="008E4635" w:rsidRDefault="00B25AC6" w:rsidP="00B71F57">
      <w:pPr>
        <w:pStyle w:val="IndustryName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</w:t>
      </w:r>
    </w:p>
    <w:p w14:paraId="44219663" w14:textId="77777777" w:rsidR="00410B10" w:rsidRPr="008E4635" w:rsidRDefault="00410B10" w:rsidP="00B71F57">
      <w:pPr>
        <w:pStyle w:val="CopyrightText"/>
        <w:sectPr w:rsidR="00410B10" w:rsidRPr="008E4635" w:rsidSect="00472FA6">
          <w:headerReference w:type="even" r:id="rId13"/>
          <w:headerReference w:type="first" r:id="rId14"/>
          <w:footerReference w:type="first" r:id="rId15"/>
          <w:pgSz w:w="11909" w:h="16834" w:code="9"/>
          <w:pgMar w:top="1440" w:right="1440" w:bottom="1440" w:left="1440" w:header="1440" w:footer="1440" w:gutter="0"/>
          <w:pgNumType w:fmt="lowerRoman"/>
          <w:cols w:space="708"/>
          <w:vAlign w:val="bottom"/>
          <w:titlePg/>
          <w:docGrid w:linePitch="360"/>
        </w:sectPr>
      </w:pPr>
    </w:p>
    <w:p w14:paraId="5793251C" w14:textId="1E4AB2A1" w:rsidR="00410B10" w:rsidRPr="008E4635" w:rsidRDefault="00410B10" w:rsidP="002423F5">
      <w:pPr>
        <w:pStyle w:val="CopyrightText"/>
      </w:pPr>
      <w:r w:rsidRPr="008E4635">
        <w:lastRenderedPageBreak/>
        <w:t xml:space="preserve">The correct bibliographic citation for this manual is as follows: SAS Institute Inc.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085FE6">
        <w:rPr>
          <w:noProof/>
        </w:rPr>
        <w:t>2013</w:t>
      </w:r>
      <w:r w:rsidRPr="008E4635">
        <w:fldChar w:fldCharType="end"/>
      </w:r>
      <w:r w:rsidRPr="008E4635">
        <w:t>.</w:t>
      </w:r>
      <w:r w:rsidRPr="008E4635">
        <w:rPr>
          <w:i/>
        </w:rPr>
        <w:t xml:space="preserve"> </w:t>
      </w:r>
      <w:r w:rsidR="006916EF" w:rsidRPr="002637C0">
        <w:rPr>
          <w:i/>
        </w:rPr>
        <w:t>SAS</w:t>
      </w:r>
      <w:r w:rsidRPr="002637C0">
        <w:rPr>
          <w:i/>
        </w:rPr>
        <w:t xml:space="preserve">: </w:t>
      </w:r>
      <w:r w:rsidRPr="002637C0">
        <w:rPr>
          <w:i/>
        </w:rPr>
        <w:fldChar w:fldCharType="begin"/>
      </w:r>
      <w:r w:rsidRPr="002637C0">
        <w:rPr>
          <w:i/>
        </w:rPr>
        <w:instrText xml:space="preserve"> STYLEREF  DocumentTitle  \* MERGEFORMAT </w:instrText>
      </w:r>
      <w:r w:rsidRPr="002637C0">
        <w:rPr>
          <w:i/>
        </w:rPr>
        <w:fldChar w:fldCharType="separate"/>
      </w:r>
      <w:r w:rsidR="00D10FE9">
        <w:rPr>
          <w:i/>
          <w:noProof/>
        </w:rPr>
        <w:t>MOM 6.0 R 14 Update 1 Hotfix 1</w:t>
      </w:r>
      <w:r w:rsidRPr="002637C0">
        <w:rPr>
          <w:i/>
        </w:rPr>
        <w:fldChar w:fldCharType="end"/>
      </w:r>
      <w:r w:rsidRPr="008E4635">
        <w:rPr>
          <w:b/>
        </w:rPr>
        <w:t>.</w:t>
      </w:r>
      <w:r w:rsidRPr="008E4635">
        <w:t xml:space="preserve"> Cary, NC: SAS Institute Inc. </w:t>
      </w:r>
    </w:p>
    <w:p w14:paraId="43039882" w14:textId="1787064B" w:rsidR="00410B10" w:rsidRPr="009A7548" w:rsidRDefault="006916EF" w:rsidP="00B71F57">
      <w:pPr>
        <w:pStyle w:val="CopyrightText"/>
        <w:rPr>
          <w:b/>
        </w:rPr>
      </w:pPr>
      <w:r w:rsidRPr="009A7548">
        <w:rPr>
          <w:b/>
        </w:rPr>
        <w:t>SAS</w:t>
      </w:r>
      <w:r w:rsidRPr="009A7548">
        <w:rPr>
          <w:b/>
          <w:vertAlign w:val="superscript"/>
        </w:rPr>
        <w:t>®</w:t>
      </w:r>
      <w:r w:rsidRPr="009A7548">
        <w:rPr>
          <w:b/>
        </w:rPr>
        <w:t xml:space="preserve"> </w:t>
      </w:r>
      <w:r w:rsidR="00410B10" w:rsidRPr="009A7548">
        <w:rPr>
          <w:b/>
        </w:rPr>
        <w:fldChar w:fldCharType="begin"/>
      </w:r>
      <w:r w:rsidR="00410B10" w:rsidRPr="009A7548">
        <w:rPr>
          <w:b/>
        </w:rPr>
        <w:instrText xml:space="preserve"> STYLEREF  DocumentTitle  \* MERGEFORMAT </w:instrText>
      </w:r>
      <w:r w:rsidR="00410B10" w:rsidRPr="009A7548">
        <w:rPr>
          <w:b/>
        </w:rPr>
        <w:fldChar w:fldCharType="separate"/>
      </w:r>
      <w:r w:rsidR="00D10FE9">
        <w:rPr>
          <w:b/>
          <w:noProof/>
        </w:rPr>
        <w:t>MOM 6.0 R 14 Update 1 Hotfix 1</w:t>
      </w:r>
      <w:r w:rsidR="00410B10" w:rsidRPr="009A7548">
        <w:rPr>
          <w:b/>
        </w:rPr>
        <w:fldChar w:fldCharType="end"/>
      </w:r>
    </w:p>
    <w:p w14:paraId="7BFE9E4C" w14:textId="77777777" w:rsidR="00410B10" w:rsidRPr="008E4635" w:rsidRDefault="00410B10" w:rsidP="00B71F57">
      <w:pPr>
        <w:pStyle w:val="CopyrightText"/>
      </w:pPr>
      <w:r w:rsidRPr="008E4635">
        <w:t xml:space="preserve">Copyright </w:t>
      </w:r>
      <w:r w:rsidRPr="008E4635">
        <w:rPr>
          <w:rFonts w:ascii="Times-Roman" w:hAnsi="Times-Roman" w:cs="Times-Roman"/>
          <w:szCs w:val="18"/>
        </w:rPr>
        <w:t xml:space="preserve">©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085FE6">
        <w:rPr>
          <w:noProof/>
        </w:rPr>
        <w:t>2013</w:t>
      </w:r>
      <w:r w:rsidRPr="008E4635">
        <w:fldChar w:fldCharType="end"/>
      </w:r>
      <w:r w:rsidRPr="008E4635">
        <w:t>, SAS Institute Inc., Cary, NC, USA</w:t>
      </w:r>
    </w:p>
    <w:p w14:paraId="720BB91A" w14:textId="77777777" w:rsidR="00410B10" w:rsidRPr="008E4635" w:rsidRDefault="00410B10" w:rsidP="00B71F57">
      <w:pPr>
        <w:pStyle w:val="CopyrightText"/>
      </w:pPr>
      <w:r w:rsidRPr="008E4635">
        <w:t>All rights reserved.  Produced in the United States of America.</w:t>
      </w:r>
    </w:p>
    <w:p w14:paraId="46C8FF13" w14:textId="77777777"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rPr>
          <w:rFonts w:ascii="Times-Bold" w:hAnsi="Times-Bold" w:cs="Times-Bold"/>
          <w:b/>
          <w:bCs/>
        </w:rPr>
        <w:t xml:space="preserve">U.S. Government Restricted Rights Notice: </w:t>
      </w:r>
      <w:r w:rsidRPr="009849AA">
        <w:t>Use</w:t>
      </w:r>
      <w:r w:rsidRPr="008E4635">
        <w:t xml:space="preserve">, duplication, or disclosure of this software and related documentation by the U.S. government is subject to the Agreement with SAS Institute and the restrictions set forth in </w:t>
      </w:r>
      <w:r w:rsidRPr="008E4635">
        <w:rPr>
          <w:rFonts w:ascii="Times-Roman" w:hAnsi="Times-Roman" w:cs="Times-Roman"/>
          <w:szCs w:val="18"/>
        </w:rPr>
        <w:t xml:space="preserve">FAR 52.227-19, Commercial Computer Software-Restricted Rights (June </w:t>
      </w:r>
      <w:r w:rsidRPr="009849AA">
        <w:rPr>
          <w:rFonts w:ascii="Times-Roman" w:hAnsi="Times-Roman" w:cs="Times-Roman"/>
          <w:szCs w:val="18"/>
        </w:rPr>
        <w:t>1987</w:t>
      </w:r>
      <w:r w:rsidRPr="008E4635">
        <w:rPr>
          <w:rFonts w:ascii="Times-Roman" w:hAnsi="Times-Roman" w:cs="Times-Roman"/>
          <w:szCs w:val="18"/>
        </w:rPr>
        <w:t>).</w:t>
      </w:r>
    </w:p>
    <w:p w14:paraId="27EE53A5" w14:textId="77777777" w:rsidR="00410B10" w:rsidRPr="008E4635" w:rsidRDefault="00410B10" w:rsidP="00B71F57">
      <w:pPr>
        <w:pStyle w:val="CopyrightText"/>
      </w:pPr>
      <w:r w:rsidRPr="008E4635">
        <w:t>SAS Institute Inc., SAS Campus Drive, Cary, North Carolina 27513.</w:t>
      </w:r>
    </w:p>
    <w:p w14:paraId="7D0BAF50" w14:textId="77777777" w:rsidR="00410B10" w:rsidRPr="008E4635" w:rsidRDefault="00410B10" w:rsidP="00B71F57">
      <w:pPr>
        <w:pStyle w:val="CopyrightText"/>
      </w:pPr>
      <w:r w:rsidRPr="008E4635">
        <w:fldChar w:fldCharType="begin"/>
      </w:r>
      <w:r w:rsidRPr="008E4635">
        <w:instrText xml:space="preserve"> SAVEDATE  \@ "MMMM yyyy"  \* MERGEFORMAT </w:instrText>
      </w:r>
      <w:r w:rsidRPr="008E4635">
        <w:fldChar w:fldCharType="separate"/>
      </w:r>
      <w:r w:rsidR="00085FE6">
        <w:rPr>
          <w:noProof/>
        </w:rPr>
        <w:t>October 2013</w:t>
      </w:r>
      <w:r w:rsidRPr="008E4635">
        <w:fldChar w:fldCharType="end"/>
      </w:r>
    </w:p>
    <w:p w14:paraId="4451901D" w14:textId="77777777"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Publishing provides a complete selection of books and electronic products to help customers use SAS software to its fullest potential. For more information about our e-books, e-learning products, CDs, and hard-copy books, visit </w:t>
      </w:r>
      <w:r w:rsidRPr="008E4635">
        <w:rPr>
          <w:rFonts w:ascii="Times-Roman" w:hAnsi="Times-Roman" w:cs="Times-Roman"/>
          <w:szCs w:val="18"/>
        </w:rPr>
        <w:t xml:space="preserve">the SAS Publishing </w:t>
      </w:r>
      <w:r w:rsidRPr="009849AA">
        <w:rPr>
          <w:rFonts w:ascii="Times-Roman" w:hAnsi="Times-Roman" w:cs="Times-Roman"/>
          <w:szCs w:val="18"/>
        </w:rPr>
        <w:t>Web site</w:t>
      </w:r>
      <w:r w:rsidRPr="008E4635">
        <w:rPr>
          <w:rFonts w:ascii="Times-Roman" w:hAnsi="Times-Roman" w:cs="Times-Roman"/>
          <w:szCs w:val="18"/>
        </w:rPr>
        <w:t xml:space="preserve"> at </w:t>
      </w:r>
      <w:r w:rsidRPr="008E4635">
        <w:rPr>
          <w:rFonts w:ascii="Times-Bold" w:hAnsi="Times-Bold" w:cs="Times-Bold"/>
          <w:b/>
          <w:bCs/>
          <w:szCs w:val="18"/>
        </w:rPr>
        <w:t xml:space="preserve">support.sas.com/pubs </w:t>
      </w:r>
      <w:r w:rsidRPr="008E4635">
        <w:rPr>
          <w:rFonts w:ascii="Times-Roman" w:hAnsi="Times-Roman" w:cs="Times-Roman"/>
          <w:szCs w:val="18"/>
        </w:rPr>
        <w:t>or call 1-800-727-3228.</w:t>
      </w:r>
    </w:p>
    <w:p w14:paraId="081292B6" w14:textId="77777777" w:rsidR="00410B10" w:rsidRPr="008E4635" w:rsidRDefault="00410B10" w:rsidP="00B71F57">
      <w:pPr>
        <w:pStyle w:val="CopyrightText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and all other SAS Institute Inc. product or service names are registered trademarks or trademarks of SAS Institute Inc. in the USA and other countries. ® indicates USA registration. </w:t>
      </w:r>
    </w:p>
    <w:p w14:paraId="4B93125A" w14:textId="77777777" w:rsidR="00410B10" w:rsidRPr="008E4635" w:rsidRDefault="00410B10" w:rsidP="00B71F57">
      <w:pPr>
        <w:pStyle w:val="CopyrightText"/>
      </w:pPr>
      <w:r w:rsidRPr="008E4635">
        <w:t>Other brand and product names are registered trademarks or trademarks of their respective companies.</w:t>
      </w:r>
    </w:p>
    <w:p w14:paraId="6433F669" w14:textId="77777777" w:rsidR="00410B10" w:rsidRPr="008E4635" w:rsidRDefault="00410B10" w:rsidP="00B71F57">
      <w:pPr>
        <w:sectPr w:rsidR="00410B10" w:rsidRPr="008E4635" w:rsidSect="00D97655">
          <w:headerReference w:type="first" r:id="rId16"/>
          <w:footerReference w:type="first" r:id="rId17"/>
          <w:pgSz w:w="11909" w:h="16834" w:code="9"/>
          <w:pgMar w:top="1440" w:right="864" w:bottom="1440" w:left="864" w:header="720" w:footer="720" w:gutter="677"/>
          <w:pgNumType w:fmt="lowerRoman"/>
          <w:cols w:space="708"/>
          <w:vAlign w:val="bottom"/>
          <w:docGrid w:linePitch="360"/>
        </w:sectPr>
      </w:pPr>
    </w:p>
    <w:p w14:paraId="388113AE" w14:textId="77777777" w:rsidR="00871E23" w:rsidRDefault="00871E23">
      <w:pPr>
        <w:pStyle w:val="TOCHeading"/>
      </w:pPr>
      <w:r>
        <w:lastRenderedPageBreak/>
        <w:t>Contents</w:t>
      </w:r>
    </w:p>
    <w:p w14:paraId="3BCAAE86" w14:textId="77777777" w:rsidR="006F1DEF" w:rsidRDefault="00871E23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69192982" w:history="1">
        <w:r w:rsidR="006F1DEF" w:rsidRPr="001C2FDF">
          <w:rPr>
            <w:rStyle w:val="Hyperlink"/>
          </w:rPr>
          <w:t>Preface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_Toc369192982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4</w:t>
        </w:r>
        <w:r w:rsidR="006F1DEF">
          <w:rPr>
            <w:noProof/>
            <w:webHidden/>
          </w:rPr>
          <w:fldChar w:fldCharType="end"/>
        </w:r>
      </w:hyperlink>
    </w:p>
    <w:p w14:paraId="69962783" w14:textId="77777777" w:rsidR="006F1DEF" w:rsidRDefault="000C5ADF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83" w:history="1">
        <w:r w:rsidR="006F1DEF" w:rsidRPr="001C2FDF">
          <w:rPr>
            <w:rStyle w:val="Hyperlink"/>
          </w:rPr>
          <w:t>Purpose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_Toc369192983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4</w:t>
        </w:r>
        <w:r w:rsidR="006F1DEF">
          <w:rPr>
            <w:noProof/>
            <w:webHidden/>
          </w:rPr>
          <w:fldChar w:fldCharType="end"/>
        </w:r>
      </w:hyperlink>
    </w:p>
    <w:p w14:paraId="4076CED1" w14:textId="77777777" w:rsidR="006F1DEF" w:rsidRDefault="000C5ADF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84" w:history="1">
        <w:r w:rsidR="006F1DEF" w:rsidRPr="001C2FDF">
          <w:rPr>
            <w:rStyle w:val="Hyperlink"/>
          </w:rPr>
          <w:t>Who Should Read This Document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_Toc369192984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4</w:t>
        </w:r>
        <w:r w:rsidR="006F1DEF">
          <w:rPr>
            <w:noProof/>
            <w:webHidden/>
          </w:rPr>
          <w:fldChar w:fldCharType="end"/>
        </w:r>
      </w:hyperlink>
    </w:p>
    <w:p w14:paraId="28E8F5EE" w14:textId="77777777" w:rsidR="006F1DEF" w:rsidRDefault="000C5ADF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85" w:history="1">
        <w:r w:rsidR="006F1DEF" w:rsidRPr="001C2FDF">
          <w:rPr>
            <w:rStyle w:val="Hyperlink"/>
          </w:rPr>
          <w:t>Need for this Hotfix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_Toc369192985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4</w:t>
        </w:r>
        <w:r w:rsidR="006F1DEF">
          <w:rPr>
            <w:noProof/>
            <w:webHidden/>
          </w:rPr>
          <w:fldChar w:fldCharType="end"/>
        </w:r>
      </w:hyperlink>
    </w:p>
    <w:p w14:paraId="0C2F6250" w14:textId="77777777" w:rsidR="006F1DEF" w:rsidRDefault="000C5ADF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86" w:history="1">
        <w:r w:rsidR="006F1DEF" w:rsidRPr="001C2FDF">
          <w:rPr>
            <w:rStyle w:val="Hyperlink"/>
          </w:rPr>
          <w:t>1</w:t>
        </w:r>
        <w:r w:rsidR="006F1DE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="006F1DEF" w:rsidRPr="001C2FDF">
          <w:rPr>
            <w:rStyle w:val="Hyperlink"/>
          </w:rPr>
          <w:t>SAS MOM 6.0 R 14 Update 1 Hotfix 1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_Toc369192986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5</w:t>
        </w:r>
        <w:r w:rsidR="006F1DEF">
          <w:rPr>
            <w:noProof/>
            <w:webHidden/>
          </w:rPr>
          <w:fldChar w:fldCharType="end"/>
        </w:r>
      </w:hyperlink>
    </w:p>
    <w:p w14:paraId="10DB490B" w14:textId="77777777" w:rsidR="006F1DEF" w:rsidRDefault="000C5ADF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87" w:history="1">
        <w:r w:rsidR="006F1DEF" w:rsidRPr="001C2FDF">
          <w:rPr>
            <w:rStyle w:val="Hyperlink"/>
          </w:rPr>
          <w:t>1.1 Pre-requisite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_Toc369192987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5</w:t>
        </w:r>
        <w:r w:rsidR="006F1DEF">
          <w:rPr>
            <w:noProof/>
            <w:webHidden/>
          </w:rPr>
          <w:fldChar w:fldCharType="end"/>
        </w:r>
      </w:hyperlink>
    </w:p>
    <w:p w14:paraId="478DE464" w14:textId="77777777" w:rsidR="006F1DEF" w:rsidRDefault="000C5ADF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88" w:history="1">
        <w:r w:rsidR="006F1DEF" w:rsidRPr="001C2FDF">
          <w:rPr>
            <w:rStyle w:val="Hyperlink"/>
          </w:rPr>
          <w:t>1.2 Install Hotfix 1 for 6.0 R14 Update 1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_Toc369192988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5</w:t>
        </w:r>
        <w:r w:rsidR="006F1DEF">
          <w:rPr>
            <w:noProof/>
            <w:webHidden/>
          </w:rPr>
          <w:fldChar w:fldCharType="end"/>
        </w:r>
      </w:hyperlink>
    </w:p>
    <w:p w14:paraId="297FAF6A" w14:textId="77777777" w:rsidR="006F1DEF" w:rsidRDefault="000C5ADF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89" w:history="1">
        <w:r w:rsidR="006F1DEF" w:rsidRPr="001C2FDF">
          <w:rPr>
            <w:rStyle w:val="Hyperlink"/>
          </w:rPr>
          <w:t>1.3 Post Installation Steps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_Toc369192989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7</w:t>
        </w:r>
        <w:r w:rsidR="006F1DEF">
          <w:rPr>
            <w:noProof/>
            <w:webHidden/>
          </w:rPr>
          <w:fldChar w:fldCharType="end"/>
        </w:r>
      </w:hyperlink>
    </w:p>
    <w:p w14:paraId="22793C3E" w14:textId="77777777" w:rsidR="006F1DEF" w:rsidRDefault="000C5ADF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90" w:history="1">
        <w:r w:rsidR="006F1DEF" w:rsidRPr="001C2FDF">
          <w:rPr>
            <w:rStyle w:val="Hyperlink"/>
          </w:rPr>
          <w:t>2</w:t>
        </w:r>
        <w:r w:rsidR="006F1DE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="006F1DEF" w:rsidRPr="001C2FDF">
          <w:rPr>
            <w:rStyle w:val="Hyperlink"/>
          </w:rPr>
          <w:t>Appendix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_Toc369192990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8</w:t>
        </w:r>
        <w:r w:rsidR="006F1DEF">
          <w:rPr>
            <w:noProof/>
            <w:webHidden/>
          </w:rPr>
          <w:fldChar w:fldCharType="end"/>
        </w:r>
      </w:hyperlink>
    </w:p>
    <w:p w14:paraId="2008DBFC" w14:textId="77777777" w:rsidR="006F1DEF" w:rsidRDefault="000C5ADF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9192991" w:history="1">
        <w:r w:rsidR="006F1DEF" w:rsidRPr="001C2FDF">
          <w:rPr>
            <w:rStyle w:val="Hyperlink"/>
          </w:rPr>
          <w:t>2.1 List of Fixes</w:t>
        </w:r>
        <w:r w:rsidR="006F1DEF">
          <w:rPr>
            <w:noProof/>
            <w:webHidden/>
          </w:rPr>
          <w:tab/>
        </w:r>
        <w:r w:rsidR="006F1DEF">
          <w:rPr>
            <w:noProof/>
            <w:webHidden/>
          </w:rPr>
          <w:fldChar w:fldCharType="begin"/>
        </w:r>
        <w:r w:rsidR="006F1DEF">
          <w:rPr>
            <w:noProof/>
            <w:webHidden/>
          </w:rPr>
          <w:instrText xml:space="preserve"> PAGEREF _Toc369192991 \h </w:instrText>
        </w:r>
        <w:r w:rsidR="006F1DEF">
          <w:rPr>
            <w:noProof/>
            <w:webHidden/>
          </w:rPr>
        </w:r>
        <w:r w:rsidR="006F1DEF">
          <w:rPr>
            <w:noProof/>
            <w:webHidden/>
          </w:rPr>
          <w:fldChar w:fldCharType="separate"/>
        </w:r>
        <w:r w:rsidR="006F1DEF">
          <w:rPr>
            <w:noProof/>
            <w:webHidden/>
          </w:rPr>
          <w:t>8</w:t>
        </w:r>
        <w:r w:rsidR="006F1DEF">
          <w:rPr>
            <w:noProof/>
            <w:webHidden/>
          </w:rPr>
          <w:fldChar w:fldCharType="end"/>
        </w:r>
      </w:hyperlink>
    </w:p>
    <w:p w14:paraId="2C4D27FB" w14:textId="77777777" w:rsidR="00871E23" w:rsidRDefault="00871E23">
      <w:r>
        <w:rPr>
          <w:b/>
          <w:bCs/>
          <w:noProof/>
        </w:rPr>
        <w:fldChar w:fldCharType="end"/>
      </w:r>
    </w:p>
    <w:p w14:paraId="270380AE" w14:textId="77777777" w:rsidR="00871E23" w:rsidRPr="007D677F" w:rsidRDefault="00871E23" w:rsidP="00871E23">
      <w:pPr>
        <w:pStyle w:val="TOC1"/>
      </w:pPr>
    </w:p>
    <w:p w14:paraId="4C6C6B67" w14:textId="77777777" w:rsidR="00F72FA6" w:rsidRPr="007D677F" w:rsidRDefault="00F72FA6" w:rsidP="00C51E6D"/>
    <w:p w14:paraId="7661203D" w14:textId="77777777" w:rsidR="00020DB7" w:rsidRPr="008E4635" w:rsidRDefault="00020DB7" w:rsidP="00B71F57"/>
    <w:p w14:paraId="071EAB7D" w14:textId="77777777" w:rsidR="008922ED" w:rsidRPr="008E4635" w:rsidRDefault="008922ED" w:rsidP="00B71F57">
      <w:pPr>
        <w:sectPr w:rsidR="008922ED" w:rsidRPr="008E4635" w:rsidSect="00D97655">
          <w:headerReference w:type="default" r:id="rId18"/>
          <w:headerReference w:type="first" r:id="rId19"/>
          <w:pgSz w:w="11909" w:h="16834" w:code="9"/>
          <w:pgMar w:top="1440" w:right="864" w:bottom="1440" w:left="864" w:header="720" w:footer="720" w:gutter="677"/>
          <w:pgNumType w:fmt="lowerRoman"/>
          <w:cols w:space="708"/>
          <w:docGrid w:linePitch="360"/>
        </w:sectPr>
      </w:pPr>
    </w:p>
    <w:p w14:paraId="3EA5A078" w14:textId="77777777" w:rsidR="00020DB7" w:rsidRPr="008E4635" w:rsidRDefault="00020DB7" w:rsidP="00B71F57">
      <w:pPr>
        <w:pStyle w:val="PrefaceHead1"/>
      </w:pPr>
      <w:bookmarkStart w:id="0" w:name="_Toc143318558"/>
      <w:bookmarkStart w:id="1" w:name="_Toc179798829"/>
      <w:bookmarkStart w:id="2" w:name="_Toc369192982"/>
      <w:r w:rsidRPr="008E4635">
        <w:lastRenderedPageBreak/>
        <w:t>Preface</w:t>
      </w:r>
      <w:bookmarkEnd w:id="0"/>
      <w:bookmarkEnd w:id="1"/>
      <w:bookmarkEnd w:id="2"/>
    </w:p>
    <w:p w14:paraId="7309EF10" w14:textId="77777777" w:rsidR="00020DB7" w:rsidRPr="008E4635" w:rsidRDefault="00020DB7" w:rsidP="00B71F57">
      <w:pPr>
        <w:pStyle w:val="PrefaceHead2"/>
      </w:pPr>
      <w:bookmarkStart w:id="3" w:name="_Toc143318559"/>
      <w:bookmarkStart w:id="4" w:name="_Toc179798830"/>
      <w:bookmarkStart w:id="5" w:name="_Toc369192983"/>
      <w:r w:rsidRPr="008E4635">
        <w:t>Purpose</w:t>
      </w:r>
      <w:bookmarkEnd w:id="3"/>
      <w:bookmarkEnd w:id="4"/>
      <w:bookmarkEnd w:id="5"/>
    </w:p>
    <w:p w14:paraId="5F251FFD" w14:textId="2577F3E0" w:rsidR="00020DB7" w:rsidRPr="000873A2" w:rsidRDefault="00871E23" w:rsidP="000873A2">
      <w:pPr>
        <w:pStyle w:val="body"/>
      </w:pPr>
      <w:r>
        <w:t>This document has the in</w:t>
      </w:r>
      <w:r w:rsidR="00372E92">
        <w:t xml:space="preserve">structions for applying Hotfix </w:t>
      </w:r>
      <w:r w:rsidR="008D5CB4">
        <w:t>1</w:t>
      </w:r>
      <w:r>
        <w:t xml:space="preserve"> on </w:t>
      </w:r>
      <w:r w:rsidR="002423F5">
        <w:t xml:space="preserve">SAS </w:t>
      </w:r>
      <w:r>
        <w:t xml:space="preserve">MOM 6.0 R </w:t>
      </w:r>
      <w:r w:rsidR="00942ACF">
        <w:t>14</w:t>
      </w:r>
      <w:r>
        <w:t xml:space="preserve"> </w:t>
      </w:r>
      <w:r w:rsidR="008D5CB4">
        <w:t xml:space="preserve">Update 1 </w:t>
      </w:r>
      <w:r>
        <w:t>installation.</w:t>
      </w:r>
    </w:p>
    <w:p w14:paraId="2E490B65" w14:textId="77777777" w:rsidR="00020DB7" w:rsidRPr="008E4635" w:rsidRDefault="00020DB7" w:rsidP="00B71F57">
      <w:pPr>
        <w:pStyle w:val="PrefaceHead2"/>
      </w:pPr>
      <w:bookmarkStart w:id="6" w:name="_Toc143318560"/>
      <w:bookmarkStart w:id="7" w:name="_Toc179798831"/>
      <w:bookmarkStart w:id="8" w:name="_Toc369192984"/>
      <w:r w:rsidRPr="008E4635">
        <w:t xml:space="preserve">Who Should Read This </w:t>
      </w:r>
      <w:r w:rsidR="00E93D28" w:rsidRPr="008E4635">
        <w:t>Document</w:t>
      </w:r>
      <w:bookmarkEnd w:id="6"/>
      <w:bookmarkEnd w:id="7"/>
      <w:bookmarkEnd w:id="8"/>
    </w:p>
    <w:p w14:paraId="4346FD67" w14:textId="2DD585FC" w:rsidR="00020DB7" w:rsidRDefault="00871E23" w:rsidP="002E456D">
      <w:pPr>
        <w:pStyle w:val="body"/>
        <w:ind w:left="720" w:firstLine="720"/>
      </w:pPr>
      <w:r>
        <w:t xml:space="preserve">This document should be read by the person </w:t>
      </w:r>
      <w:r w:rsidR="006608B6">
        <w:t>applying</w:t>
      </w:r>
      <w:r w:rsidR="001C0FA2">
        <w:t xml:space="preserve"> </w:t>
      </w:r>
      <w:r>
        <w:t>the Hotfix.</w:t>
      </w:r>
      <w:r w:rsidR="008A7BC6">
        <w:t xml:space="preserve"> </w:t>
      </w:r>
    </w:p>
    <w:p w14:paraId="0304F59A" w14:textId="172269C3" w:rsidR="00480DFA" w:rsidRDefault="00480DFA" w:rsidP="00480DFA">
      <w:pPr>
        <w:pStyle w:val="PrefaceHead2"/>
      </w:pPr>
      <w:bookmarkStart w:id="9" w:name="_Toc369192985"/>
      <w:r>
        <w:t>Need for this Hotfix</w:t>
      </w:r>
      <w:bookmarkEnd w:id="9"/>
    </w:p>
    <w:p w14:paraId="375F2EC5" w14:textId="05D3AC86" w:rsidR="00480DFA" w:rsidRDefault="00F90026" w:rsidP="00864D5D">
      <w:pPr>
        <w:pStyle w:val="body"/>
      </w:pPr>
      <w:r>
        <w:t>This hotfi</w:t>
      </w:r>
      <w:r w:rsidR="00480DFA">
        <w:t xml:space="preserve">x contains all the defect fixes </w:t>
      </w:r>
      <w:r>
        <w:t>prioritized by Technical Support that were reported by customers recently.</w:t>
      </w:r>
      <w:r w:rsidR="00C43A2C">
        <w:t xml:space="preserve"> It also includes removal of </w:t>
      </w:r>
      <w:r w:rsidR="002423F5">
        <w:t xml:space="preserve">SAS </w:t>
      </w:r>
      <w:r w:rsidR="00C43A2C">
        <w:t xml:space="preserve">MOM </w:t>
      </w:r>
      <w:r w:rsidR="00C77D2F">
        <w:t>dependency</w:t>
      </w:r>
      <w:r w:rsidR="00C43A2C">
        <w:t xml:space="preserve"> on DTC code.</w:t>
      </w:r>
      <w:r w:rsidR="008E2DC2">
        <w:t xml:space="preserve"> Details later in this document.</w:t>
      </w:r>
    </w:p>
    <w:p w14:paraId="15743ED9" w14:textId="77777777" w:rsidR="00871E23" w:rsidRPr="008E4635" w:rsidRDefault="00871E23" w:rsidP="000873A2">
      <w:pPr>
        <w:pStyle w:val="body"/>
      </w:pPr>
      <w:r>
        <w:br w:type="page"/>
      </w:r>
    </w:p>
    <w:p w14:paraId="279BC9EC" w14:textId="248E437C" w:rsidR="00284A56" w:rsidRPr="008E4635" w:rsidRDefault="009D76D8" w:rsidP="00284A56">
      <w:pPr>
        <w:pStyle w:val="Heading1"/>
      </w:pPr>
      <w:bookmarkStart w:id="10" w:name="_Toc179798834"/>
      <w:bookmarkStart w:id="11" w:name="_Toc329967491"/>
      <w:bookmarkStart w:id="12" w:name="_Toc369192986"/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02030B73" wp14:editId="49DAEA82">
            <wp:simplePos x="0" y="0"/>
            <wp:positionH relativeFrom="column">
              <wp:posOffset>-69850</wp:posOffset>
            </wp:positionH>
            <wp:positionV relativeFrom="paragraph">
              <wp:posOffset>-114300</wp:posOffset>
            </wp:positionV>
            <wp:extent cx="4138930" cy="1265555"/>
            <wp:effectExtent l="0" t="0" r="0" b="0"/>
            <wp:wrapNone/>
            <wp:docPr id="61" name="Picture 61" descr="chapter_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hapter_to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93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0"/>
      <w:r w:rsidR="002423F5">
        <w:t xml:space="preserve">SAS </w:t>
      </w:r>
      <w:r w:rsidR="00AD390B">
        <w:t xml:space="preserve">MOM 6.0 R </w:t>
      </w:r>
      <w:r w:rsidR="004E1114">
        <w:t xml:space="preserve">14 </w:t>
      </w:r>
      <w:r w:rsidR="008D5CB4">
        <w:t xml:space="preserve">Update 1 </w:t>
      </w:r>
      <w:r w:rsidR="00AD390B">
        <w:t xml:space="preserve">Hotfix </w:t>
      </w:r>
      <w:bookmarkEnd w:id="11"/>
      <w:r w:rsidR="008D5CB4">
        <w:t>1</w:t>
      </w:r>
      <w:bookmarkEnd w:id="12"/>
    </w:p>
    <w:p w14:paraId="1E9E3A54" w14:textId="77777777" w:rsidR="00DB4A09" w:rsidRPr="008E4635" w:rsidRDefault="00DB4A09" w:rsidP="00B71F57"/>
    <w:p w14:paraId="373068F4" w14:textId="77777777" w:rsidR="00DB4A09" w:rsidRPr="008E4635" w:rsidRDefault="00DB4A09" w:rsidP="00B71F57"/>
    <w:p w14:paraId="57373A92" w14:textId="77777777" w:rsidR="00EC5461" w:rsidRDefault="00EC5461">
      <w:pPr>
        <w:pStyle w:val="TOC2"/>
      </w:pPr>
    </w:p>
    <w:p w14:paraId="7CCEDC63" w14:textId="77777777" w:rsidR="000740D2" w:rsidRPr="008E4635" w:rsidRDefault="00AD390B" w:rsidP="00AD390B">
      <w:pPr>
        <w:pStyle w:val="Heading2"/>
      </w:pPr>
      <w:bookmarkStart w:id="13" w:name="_Toc369192987"/>
      <w:bookmarkStart w:id="14" w:name="Chapter1"/>
      <w:r>
        <w:t>Pre-requisite</w:t>
      </w:r>
      <w:bookmarkEnd w:id="13"/>
    </w:p>
    <w:p w14:paraId="02CE9D0B" w14:textId="12E960C2" w:rsidR="007B6736" w:rsidRDefault="007B6736" w:rsidP="00887449">
      <w:r w:rsidRPr="00C50488">
        <w:rPr>
          <w:b/>
          <w:i/>
          <w:color w:val="C00000"/>
        </w:rPr>
        <w:t>Note:</w:t>
      </w:r>
      <w:r w:rsidRPr="00C50488">
        <w:rPr>
          <w:b/>
          <w:color w:val="C00000"/>
        </w:rPr>
        <w:t xml:space="preserve"> </w:t>
      </w:r>
      <w:r w:rsidR="00F618E7">
        <w:rPr>
          <w:b/>
          <w:color w:val="C00000"/>
        </w:rPr>
        <w:t xml:space="preserve">SAS </w:t>
      </w:r>
      <w:r>
        <w:rPr>
          <w:b/>
          <w:i/>
          <w:color w:val="C00000"/>
        </w:rPr>
        <w:t xml:space="preserve">MOM R14 </w:t>
      </w:r>
      <w:r w:rsidR="007359F4">
        <w:rPr>
          <w:b/>
          <w:i/>
          <w:color w:val="C00000"/>
        </w:rPr>
        <w:t xml:space="preserve">Update 1 </w:t>
      </w:r>
      <w:r>
        <w:rPr>
          <w:b/>
          <w:i/>
          <w:color w:val="C00000"/>
        </w:rPr>
        <w:t xml:space="preserve">should be </w:t>
      </w:r>
      <w:r w:rsidR="007359F4">
        <w:rPr>
          <w:b/>
          <w:i/>
          <w:color w:val="C00000"/>
        </w:rPr>
        <w:t xml:space="preserve">installed </w:t>
      </w:r>
      <w:r w:rsidRPr="00C50488">
        <w:rPr>
          <w:b/>
          <w:i/>
          <w:color w:val="C00000"/>
        </w:rPr>
        <w:t xml:space="preserve">before applying </w:t>
      </w:r>
      <w:r>
        <w:rPr>
          <w:b/>
          <w:i/>
          <w:color w:val="C00000"/>
        </w:rPr>
        <w:t xml:space="preserve">this </w:t>
      </w:r>
      <w:r w:rsidRPr="00C50488">
        <w:rPr>
          <w:b/>
          <w:i/>
          <w:color w:val="C00000"/>
        </w:rPr>
        <w:t>Hotfix</w:t>
      </w:r>
      <w:r>
        <w:rPr>
          <w:b/>
          <w:i/>
          <w:color w:val="C00000"/>
        </w:rPr>
        <w:t>.</w:t>
      </w:r>
    </w:p>
    <w:p w14:paraId="1723B8F7" w14:textId="00BFA55F" w:rsidR="001E4C41" w:rsidRPr="001E4C41" w:rsidRDefault="001E4C41" w:rsidP="001E4C41">
      <w:pPr>
        <w:pStyle w:val="ListParagraph"/>
        <w:numPr>
          <w:ilvl w:val="0"/>
          <w:numId w:val="24"/>
        </w:numPr>
        <w:rPr>
          <w:b/>
          <w:i/>
        </w:rPr>
      </w:pPr>
      <w:r>
        <w:t xml:space="preserve">The hotfix has been released for the </w:t>
      </w:r>
      <w:r w:rsidR="002423F5">
        <w:t xml:space="preserve">SAS </w:t>
      </w:r>
      <w:r>
        <w:t>MOM 6.0 R 14 Update 1. This version is required to be installed on the servers.</w:t>
      </w:r>
    </w:p>
    <w:p w14:paraId="101B0990" w14:textId="77777777" w:rsidR="00CF1F36" w:rsidRPr="00F618E7" w:rsidRDefault="001E4C41" w:rsidP="001E4C41">
      <w:pPr>
        <w:pStyle w:val="ListParagraph"/>
        <w:numPr>
          <w:ilvl w:val="0"/>
          <w:numId w:val="24"/>
        </w:numPr>
        <w:rPr>
          <w:b/>
          <w:i/>
        </w:rPr>
      </w:pPr>
      <w:r w:rsidRPr="002B7E61">
        <w:t xml:space="preserve">If there is any customization, merge the custom code with the </w:t>
      </w:r>
      <w:r w:rsidR="002A0EEF">
        <w:t>Hotfix 1</w:t>
      </w:r>
      <w:r w:rsidRPr="002B7E61">
        <w:t xml:space="preserve"> code base. </w:t>
      </w:r>
    </w:p>
    <w:p w14:paraId="0DDB274C" w14:textId="784A831F" w:rsidR="001E4C41" w:rsidRPr="001E4C41" w:rsidRDefault="001E4C41" w:rsidP="001E4C41">
      <w:pPr>
        <w:pStyle w:val="ListParagraph"/>
        <w:numPr>
          <w:ilvl w:val="0"/>
          <w:numId w:val="24"/>
        </w:numPr>
        <w:rPr>
          <w:b/>
          <w:i/>
        </w:rPr>
      </w:pPr>
      <w:r>
        <w:t xml:space="preserve">If there is any integration between SAS Marketing Operations Management solution and any other SAS Customer Intelligence solutions, </w:t>
      </w:r>
      <w:r w:rsidRPr="00D36575">
        <w:t>, please refer to the appropriate deployment guide(s) accessible from the link below</w:t>
      </w:r>
      <w:r>
        <w:t xml:space="preserve">: </w:t>
      </w:r>
      <w:hyperlink r:id="rId21" w:history="1">
        <w:r>
          <w:rPr>
            <w:rStyle w:val="Hyperlink"/>
            <w:color w:val="000000"/>
          </w:rPr>
          <w:t>http://supportprod.unx.sas.com/software/ci/mrm_default.html</w:t>
        </w:r>
      </w:hyperlink>
    </w:p>
    <w:p w14:paraId="3897110C" w14:textId="17D5FB39" w:rsidR="001E4C41" w:rsidRPr="00207F98" w:rsidRDefault="00207F98" w:rsidP="001E4C41">
      <w:pPr>
        <w:pStyle w:val="ListParagraph"/>
        <w:numPr>
          <w:ilvl w:val="0"/>
          <w:numId w:val="24"/>
        </w:numPr>
        <w:rPr>
          <w:b/>
          <w:i/>
        </w:rPr>
      </w:pPr>
      <w:r w:rsidRPr="001F19BF">
        <w:t xml:space="preserve">The web services machine should be available and the IIS on this machine should be started. (Because this gets used by the </w:t>
      </w:r>
      <w:r w:rsidR="002A0EEF">
        <w:t>Hotfix</w:t>
      </w:r>
      <w:r w:rsidRPr="001F19BF">
        <w:t xml:space="preserve"> installer)</w:t>
      </w:r>
      <w:r>
        <w:t>.</w:t>
      </w:r>
      <w:r w:rsidR="00F636BC">
        <w:t xml:space="preserve"> This can be checked by logging in on current MOM Setup</w:t>
      </w:r>
      <w:r w:rsidR="000D203A">
        <w:t xml:space="preserve"> through browser</w:t>
      </w:r>
      <w:bookmarkStart w:id="15" w:name="_GoBack"/>
      <w:bookmarkEnd w:id="15"/>
      <w:r w:rsidR="00F636BC">
        <w:t>.</w:t>
      </w:r>
    </w:p>
    <w:p w14:paraId="1D11F195" w14:textId="5D9523BC" w:rsidR="00207F98" w:rsidRPr="00207F98" w:rsidRDefault="00207F98" w:rsidP="001E4C41">
      <w:pPr>
        <w:pStyle w:val="ListParagraph"/>
        <w:numPr>
          <w:ilvl w:val="0"/>
          <w:numId w:val="24"/>
        </w:numPr>
        <w:rPr>
          <w:b/>
          <w:i/>
        </w:rPr>
      </w:pPr>
      <w:r w:rsidRPr="001F19BF">
        <w:t xml:space="preserve">The </w:t>
      </w:r>
      <w:r w:rsidR="002A0EEF">
        <w:t>Hotfix 1</w:t>
      </w:r>
      <w:r w:rsidRPr="001F19BF">
        <w:t xml:space="preserve"> for SAS Marketing Operations Management 6.0 R14 </w:t>
      </w:r>
      <w:r w:rsidR="002A0EEF">
        <w:t xml:space="preserve">Update 1 </w:t>
      </w:r>
      <w:r w:rsidRPr="001F19BF">
        <w:t xml:space="preserve">needs to be installed on </w:t>
      </w:r>
      <w:r w:rsidR="00CF1F36">
        <w:t xml:space="preserve">all </w:t>
      </w:r>
      <w:r w:rsidRPr="001F19BF">
        <w:t>the servers in the setup in the following sequence</w:t>
      </w:r>
      <w:r>
        <w:t>:</w:t>
      </w:r>
    </w:p>
    <w:p w14:paraId="6A714252" w14:textId="3A6C8B36" w:rsidR="00207F98" w:rsidRDefault="00207F98" w:rsidP="00207F98">
      <w:pPr>
        <w:pStyle w:val="ListParagraph"/>
        <w:numPr>
          <w:ilvl w:val="1"/>
          <w:numId w:val="24"/>
        </w:numPr>
        <w:rPr>
          <w:b/>
          <w:i/>
        </w:rPr>
      </w:pPr>
      <w:r>
        <w:rPr>
          <w:b/>
          <w:i/>
        </w:rPr>
        <w:t>Application Server</w:t>
      </w:r>
    </w:p>
    <w:p w14:paraId="47A25A3C" w14:textId="5768AC43" w:rsidR="00207F98" w:rsidRDefault="00207F98" w:rsidP="00207F98">
      <w:pPr>
        <w:pStyle w:val="ListParagraph"/>
        <w:numPr>
          <w:ilvl w:val="1"/>
          <w:numId w:val="24"/>
        </w:numPr>
        <w:rPr>
          <w:b/>
          <w:i/>
        </w:rPr>
      </w:pPr>
      <w:r>
        <w:rPr>
          <w:b/>
          <w:i/>
        </w:rPr>
        <w:t>Solutions Server</w:t>
      </w:r>
    </w:p>
    <w:p w14:paraId="206ED832" w14:textId="7D48978E" w:rsidR="00207F98" w:rsidRDefault="00207F98" w:rsidP="00207F98">
      <w:pPr>
        <w:pStyle w:val="ListParagraph"/>
        <w:numPr>
          <w:ilvl w:val="1"/>
          <w:numId w:val="24"/>
        </w:numPr>
        <w:rPr>
          <w:b/>
          <w:i/>
        </w:rPr>
      </w:pPr>
      <w:r>
        <w:rPr>
          <w:b/>
          <w:i/>
        </w:rPr>
        <w:t>Cataloger Server and Media Server</w:t>
      </w:r>
    </w:p>
    <w:p w14:paraId="67853B80" w14:textId="4F983734" w:rsidR="00207F98" w:rsidRPr="001E4C41" w:rsidRDefault="00207F98" w:rsidP="00207F98">
      <w:pPr>
        <w:pStyle w:val="ListParagraph"/>
        <w:numPr>
          <w:ilvl w:val="1"/>
          <w:numId w:val="24"/>
        </w:numPr>
        <w:rPr>
          <w:b/>
          <w:i/>
        </w:rPr>
      </w:pPr>
      <w:r>
        <w:rPr>
          <w:b/>
          <w:i/>
        </w:rPr>
        <w:t>All other Servers</w:t>
      </w:r>
    </w:p>
    <w:p w14:paraId="710B7E64" w14:textId="52AC06B2" w:rsidR="00207F98" w:rsidRDefault="00207F98" w:rsidP="00AD390B">
      <w:pPr>
        <w:pStyle w:val="Heading2"/>
      </w:pPr>
      <w:bookmarkStart w:id="16" w:name="_Toc369192988"/>
      <w:r>
        <w:t xml:space="preserve">Install </w:t>
      </w:r>
      <w:r w:rsidR="002A0EEF">
        <w:t>Hotfix 1 for 6.0 R14 Update 1</w:t>
      </w:r>
      <w:bookmarkEnd w:id="16"/>
    </w:p>
    <w:p w14:paraId="33D7608E" w14:textId="3EF2121B" w:rsidR="002A0EEF" w:rsidRPr="001F19BF" w:rsidRDefault="00CF1F36" w:rsidP="002A0EEF">
      <w:pPr>
        <w:spacing w:before="0" w:after="0" w:line="360" w:lineRule="auto"/>
        <w:ind w:left="720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What will get updated by the Hotfix </w:t>
      </w:r>
      <w:r w:rsidR="00B32DB0">
        <w:rPr>
          <w:rFonts w:eastAsia="Batang"/>
          <w:lang w:eastAsia="ko-KR"/>
        </w:rPr>
        <w:t>installer:</w:t>
      </w:r>
    </w:p>
    <w:p w14:paraId="68A00339" w14:textId="77777777" w:rsidR="002A0EEF" w:rsidRPr="001F19BF" w:rsidRDefault="002A0EEF" w:rsidP="002A0EEF">
      <w:pPr>
        <w:numPr>
          <w:ilvl w:val="0"/>
          <w:numId w:val="25"/>
        </w:numPr>
        <w:spacing w:before="0" w:after="0" w:line="360" w:lineRule="auto"/>
        <w:rPr>
          <w:rFonts w:eastAsia="Batang"/>
          <w:lang w:eastAsia="ko-KR"/>
        </w:rPr>
      </w:pPr>
      <w:r w:rsidRPr="001F19BF">
        <w:rPr>
          <w:rFonts w:eastAsia="Batang"/>
          <w:lang w:eastAsia="ko-KR"/>
        </w:rPr>
        <w:t>NTFS for all the tenants.</w:t>
      </w:r>
    </w:p>
    <w:p w14:paraId="5DA8812A" w14:textId="565D292E" w:rsidR="002A0EEF" w:rsidRDefault="002A0EEF" w:rsidP="002A0EEF">
      <w:pPr>
        <w:numPr>
          <w:ilvl w:val="0"/>
          <w:numId w:val="25"/>
        </w:numPr>
        <w:spacing w:before="0" w:after="0" w:line="360" w:lineRule="auto"/>
        <w:rPr>
          <w:rFonts w:eastAsia="Batang"/>
          <w:lang w:eastAsia="ko-KR"/>
        </w:rPr>
      </w:pPr>
      <w:r w:rsidRPr="001F19BF">
        <w:rPr>
          <w:rFonts w:eastAsia="Batang"/>
          <w:lang w:eastAsia="ko-KR"/>
        </w:rPr>
        <w:t xml:space="preserve">Database for all the tenants created on SAS Marketing Operations Management 6.0 R14 </w:t>
      </w:r>
      <w:r w:rsidR="009849AA">
        <w:rPr>
          <w:rFonts w:eastAsia="Batang"/>
          <w:lang w:eastAsia="ko-KR"/>
        </w:rPr>
        <w:t>Update</w:t>
      </w:r>
      <w:r>
        <w:rPr>
          <w:rFonts w:eastAsia="Batang"/>
          <w:lang w:eastAsia="ko-KR"/>
        </w:rPr>
        <w:t xml:space="preserve"> 1 </w:t>
      </w:r>
      <w:r w:rsidRPr="001F19BF">
        <w:rPr>
          <w:rFonts w:eastAsia="Batang"/>
          <w:lang w:eastAsia="ko-KR"/>
        </w:rPr>
        <w:t>installation.</w:t>
      </w:r>
    </w:p>
    <w:p w14:paraId="7598E095" w14:textId="77777777" w:rsidR="00EB6809" w:rsidRDefault="00EB6809" w:rsidP="00D04F60">
      <w:pPr>
        <w:spacing w:before="0" w:after="0" w:line="360" w:lineRule="auto"/>
        <w:rPr>
          <w:rFonts w:eastAsia="Batang"/>
          <w:lang w:eastAsia="ko-KR"/>
        </w:rPr>
      </w:pPr>
    </w:p>
    <w:p w14:paraId="7156FBDF" w14:textId="7BB46CA5" w:rsidR="00EB6809" w:rsidRDefault="00EB6809" w:rsidP="00D93138">
      <w:pPr>
        <w:spacing w:before="0" w:after="0" w:line="360" w:lineRule="auto"/>
        <w:ind w:left="720"/>
        <w:rPr>
          <w:ins w:id="17" w:author="Deepak Chaurasia" w:date="2013-10-15T18:23:00Z"/>
          <w:rFonts w:eastAsia="Batang"/>
          <w:lang w:eastAsia="ko-KR"/>
        </w:rPr>
      </w:pPr>
      <w:r w:rsidRPr="00EB6809">
        <w:rPr>
          <w:rFonts w:eastAsia="Batang"/>
          <w:lang w:eastAsia="ko-KR"/>
        </w:rPr>
        <w:t>Running the Installer for the Hotfix</w:t>
      </w:r>
    </w:p>
    <w:p w14:paraId="1486AEE4" w14:textId="41EE0207" w:rsidR="00085FE6" w:rsidRPr="00FA00CE" w:rsidDel="00FA00CE" w:rsidRDefault="00085FE6" w:rsidP="00D93138">
      <w:pPr>
        <w:spacing w:before="0" w:after="0" w:line="360" w:lineRule="auto"/>
        <w:ind w:left="720"/>
        <w:rPr>
          <w:del w:id="18" w:author="Deepak Chaurasia" w:date="2013-10-15T18:24:00Z"/>
          <w:rFonts w:eastAsia="Batang"/>
          <w:lang w:eastAsia="ko-KR"/>
        </w:rPr>
      </w:pPr>
    </w:p>
    <w:p w14:paraId="4DD6BA6C" w14:textId="6208DD32" w:rsidR="00E13278" w:rsidRDefault="002A0EEF" w:rsidP="00D93138">
      <w:pPr>
        <w:spacing w:before="0" w:after="0" w:line="360" w:lineRule="auto"/>
        <w:ind w:left="720" w:firstLine="720"/>
        <w:rPr>
          <w:rFonts w:eastAsia="Batang"/>
          <w:lang w:eastAsia="ko-KR"/>
        </w:rPr>
      </w:pPr>
      <w:r>
        <w:rPr>
          <w:rFonts w:eastAsia="Batang"/>
          <w:lang w:eastAsia="ko-KR"/>
        </w:rPr>
        <w:t>To install Hotfix 1</w:t>
      </w:r>
      <w:r w:rsidR="008A4D5B">
        <w:rPr>
          <w:rFonts w:eastAsia="Batang"/>
          <w:lang w:eastAsia="ko-KR"/>
        </w:rPr>
        <w:t>,</w:t>
      </w:r>
      <w:r>
        <w:rPr>
          <w:rFonts w:eastAsia="Batang"/>
          <w:lang w:eastAsia="ko-KR"/>
        </w:rPr>
        <w:t xml:space="preserve"> </w:t>
      </w:r>
      <w:r w:rsidR="00E13278">
        <w:rPr>
          <w:rFonts w:eastAsia="Batang"/>
          <w:lang w:eastAsia="ko-KR"/>
        </w:rPr>
        <w:t xml:space="preserve">unzip </w:t>
      </w:r>
      <w:r w:rsidR="00E13278" w:rsidRPr="00E13278">
        <w:rPr>
          <w:rFonts w:eastAsia="Batang"/>
          <w:b/>
          <w:i/>
          <w:lang w:eastAsia="ko-KR"/>
        </w:rPr>
        <w:t>SAS MOM 6.0R14-Update-01 Hotfix-1.zip</w:t>
      </w:r>
      <w:r w:rsidR="00E13278">
        <w:rPr>
          <w:rFonts w:eastAsia="Batang"/>
          <w:lang w:eastAsia="ko-KR"/>
        </w:rPr>
        <w:t xml:space="preserve"> file to a folder. </w:t>
      </w:r>
    </w:p>
    <w:p w14:paraId="46B6BD09" w14:textId="5690BCE0" w:rsidR="00E13278" w:rsidRDefault="00E13278" w:rsidP="00D93138">
      <w:pPr>
        <w:spacing w:before="0" w:after="0" w:line="360" w:lineRule="auto"/>
        <w:ind w:left="720" w:firstLine="720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Go to </w:t>
      </w:r>
      <w:r w:rsidRPr="00E13278">
        <w:rPr>
          <w:rFonts w:eastAsia="Batang"/>
          <w:b/>
          <w:i/>
          <w:lang w:eastAsia="ko-KR"/>
        </w:rPr>
        <w:t>Deployment</w:t>
      </w:r>
      <w:r>
        <w:rPr>
          <w:rFonts w:eastAsia="Batang"/>
          <w:lang w:eastAsia="ko-KR"/>
        </w:rPr>
        <w:t xml:space="preserve"> folder inside </w:t>
      </w:r>
      <w:r w:rsidR="008A4D5B">
        <w:rPr>
          <w:rFonts w:eastAsia="Batang"/>
          <w:lang w:eastAsia="ko-KR"/>
        </w:rPr>
        <w:t>unzipped location</w:t>
      </w:r>
      <w:r>
        <w:rPr>
          <w:rFonts w:eastAsia="Batang"/>
          <w:lang w:eastAsia="ko-KR"/>
        </w:rPr>
        <w:t>.</w:t>
      </w:r>
    </w:p>
    <w:p w14:paraId="7A68EF98" w14:textId="47196E5E" w:rsidR="002A0EEF" w:rsidRDefault="00E13278" w:rsidP="00D93138">
      <w:pPr>
        <w:spacing w:before="0" w:after="0" w:line="360" w:lineRule="auto"/>
        <w:ind w:left="720" w:firstLine="720"/>
        <w:rPr>
          <w:ins w:id="19" w:author="Deepak Chaurasia" w:date="2013-10-15T18:24:00Z"/>
          <w:rFonts w:eastAsia="Batang"/>
          <w:lang w:eastAsia="ko-KR"/>
        </w:rPr>
      </w:pPr>
      <w:r>
        <w:rPr>
          <w:rFonts w:eastAsia="Batang"/>
          <w:lang w:eastAsia="ko-KR"/>
        </w:rPr>
        <w:t>D</w:t>
      </w:r>
      <w:r w:rsidR="002A0EEF">
        <w:rPr>
          <w:rFonts w:eastAsia="Batang"/>
          <w:lang w:eastAsia="ko-KR"/>
        </w:rPr>
        <w:t xml:space="preserve">ouble click </w:t>
      </w:r>
      <w:r w:rsidR="002A0EEF" w:rsidRPr="001F19BF">
        <w:rPr>
          <w:rFonts w:eastAsia="Batang"/>
          <w:lang w:eastAsia="ko-KR"/>
        </w:rPr>
        <w:t xml:space="preserve">on the ‘Setup.exe’ and select the ‘Install </w:t>
      </w:r>
      <w:r w:rsidR="002A0EEF">
        <w:rPr>
          <w:rFonts w:eastAsia="Batang"/>
          <w:lang w:eastAsia="ko-KR"/>
        </w:rPr>
        <w:t>Hotfix</w:t>
      </w:r>
      <w:r w:rsidR="002A0EEF" w:rsidRPr="001F19BF">
        <w:rPr>
          <w:rFonts w:eastAsia="Batang"/>
          <w:lang w:eastAsia="ko-KR"/>
        </w:rPr>
        <w:t xml:space="preserve">’ option </w:t>
      </w:r>
      <w:r w:rsidR="002A0EEF" w:rsidRPr="001F19BF">
        <w:rPr>
          <w:rFonts w:eastAsia="Batang"/>
          <w:b/>
          <w:lang w:eastAsia="ko-KR"/>
        </w:rPr>
        <w:t>(Figure 1)</w:t>
      </w:r>
      <w:r w:rsidR="002A0EEF" w:rsidRPr="001F19BF">
        <w:rPr>
          <w:rFonts w:eastAsia="Batang"/>
          <w:lang w:eastAsia="ko-KR"/>
        </w:rPr>
        <w:t>.</w:t>
      </w:r>
    </w:p>
    <w:p w14:paraId="26BC848B" w14:textId="28E70A8E" w:rsidR="002A0EEF" w:rsidRPr="001F19BF" w:rsidRDefault="008959CF" w:rsidP="002A0EEF">
      <w:pPr>
        <w:spacing w:before="0" w:after="0" w:line="360" w:lineRule="auto"/>
        <w:ind w:left="720"/>
        <w:rPr>
          <w:rFonts w:eastAsia="Batang"/>
          <w:noProof/>
        </w:rPr>
      </w:pPr>
      <w:r>
        <w:rPr>
          <w:noProof/>
        </w:rPr>
        <w:lastRenderedPageBreak/>
        <w:drawing>
          <wp:inline distT="0" distB="0" distL="0" distR="0" wp14:anchorId="6A654643" wp14:editId="3CBFE5FE">
            <wp:extent cx="4787900" cy="3131185"/>
            <wp:effectExtent l="0" t="0" r="0" b="0"/>
            <wp:docPr id="1" name="Picture 1" descr="cid:image002.png@01CEBE89.B3519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CEBE89.B3519BB0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598BF" w14:textId="77777777" w:rsidR="002A0EEF" w:rsidRPr="001F19BF" w:rsidRDefault="002A0EEF" w:rsidP="002A0EEF">
      <w:pPr>
        <w:numPr>
          <w:ilvl w:val="0"/>
          <w:numId w:val="26"/>
        </w:numPr>
        <w:spacing w:before="0" w:after="240" w:line="360" w:lineRule="auto"/>
        <w:rPr>
          <w:rFonts w:eastAsia="Batang"/>
          <w:b/>
          <w:lang w:eastAsia="ko-KR"/>
        </w:rPr>
      </w:pPr>
    </w:p>
    <w:p w14:paraId="08319F79" w14:textId="77777777" w:rsidR="002A0EEF" w:rsidRPr="001F19BF" w:rsidRDefault="002A0EEF" w:rsidP="002A0EEF">
      <w:pPr>
        <w:spacing w:before="0" w:after="0" w:line="360" w:lineRule="auto"/>
        <w:ind w:left="720"/>
        <w:rPr>
          <w:rFonts w:eastAsia="Batang"/>
          <w:lang w:eastAsia="ko-KR"/>
        </w:rPr>
      </w:pPr>
      <w:r w:rsidRPr="001F19BF">
        <w:rPr>
          <w:rFonts w:eastAsia="Batang"/>
          <w:lang w:eastAsia="ko-KR"/>
        </w:rPr>
        <w:t>Select ‘Automatic’</w:t>
      </w:r>
      <w:r>
        <w:rPr>
          <w:rFonts w:eastAsia="Batang"/>
          <w:lang w:eastAsia="ko-KR"/>
        </w:rPr>
        <w:t xml:space="preserve"> for the database execution mode.</w:t>
      </w:r>
    </w:p>
    <w:p w14:paraId="72BF8E64" w14:textId="70D7B335" w:rsidR="002A0EEF" w:rsidRPr="001F19BF" w:rsidRDefault="008959CF" w:rsidP="002A0EEF">
      <w:pPr>
        <w:spacing w:before="0" w:after="0" w:line="360" w:lineRule="auto"/>
        <w:ind w:left="720"/>
        <w:rPr>
          <w:rFonts w:eastAsia="Batang"/>
          <w:noProof/>
        </w:rPr>
      </w:pPr>
      <w:r>
        <w:rPr>
          <w:noProof/>
        </w:rPr>
        <w:drawing>
          <wp:inline distT="0" distB="0" distL="0" distR="0" wp14:anchorId="370AD3FC" wp14:editId="4374BF32">
            <wp:extent cx="4779010" cy="3623310"/>
            <wp:effectExtent l="0" t="0" r="2540" b="0"/>
            <wp:docPr id="4" name="Picture 4" descr="cid:image003.png@01CEBE89.EE1F2A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CEBE89.EE1F2AA0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67D54" w14:textId="77777777" w:rsidR="002A0EEF" w:rsidRPr="001F19BF" w:rsidRDefault="002A0EEF" w:rsidP="002A0EEF">
      <w:pPr>
        <w:numPr>
          <w:ilvl w:val="0"/>
          <w:numId w:val="26"/>
        </w:numPr>
        <w:spacing w:before="0" w:after="240" w:line="360" w:lineRule="auto"/>
        <w:rPr>
          <w:rFonts w:eastAsia="Batang"/>
          <w:b/>
          <w:lang w:eastAsia="ko-KR"/>
        </w:rPr>
      </w:pPr>
    </w:p>
    <w:p w14:paraId="1A43AEE0" w14:textId="77777777" w:rsidR="002A0EEF" w:rsidRPr="001F19BF" w:rsidRDefault="002A0EEF" w:rsidP="002A0EEF">
      <w:pPr>
        <w:spacing w:before="0" w:after="240" w:line="360" w:lineRule="auto"/>
        <w:ind w:left="720"/>
        <w:rPr>
          <w:rFonts w:eastAsia="Batang"/>
          <w:b/>
          <w:lang w:eastAsia="ko-KR"/>
        </w:rPr>
      </w:pPr>
    </w:p>
    <w:p w14:paraId="59756E61" w14:textId="77777777" w:rsidR="002A0EEF" w:rsidRPr="002A0EEF" w:rsidRDefault="002A0EEF" w:rsidP="002A0EEF">
      <w:pPr>
        <w:pStyle w:val="body"/>
      </w:pPr>
    </w:p>
    <w:p w14:paraId="6A71BDD6" w14:textId="54B0B5B1" w:rsidR="00887449" w:rsidRDefault="002A0EEF" w:rsidP="00AD390B">
      <w:pPr>
        <w:pStyle w:val="Heading2"/>
      </w:pPr>
      <w:bookmarkStart w:id="20" w:name="_Toc369192989"/>
      <w:r>
        <w:lastRenderedPageBreak/>
        <w:t>Post Installation Steps</w:t>
      </w:r>
      <w:bookmarkEnd w:id="20"/>
    </w:p>
    <w:p w14:paraId="0B82DB1B" w14:textId="77777777" w:rsidR="00F23330" w:rsidRPr="00F23330" w:rsidRDefault="00F23330" w:rsidP="00F23330">
      <w:pPr>
        <w:pStyle w:val="body"/>
      </w:pPr>
    </w:p>
    <w:p w14:paraId="56F42CF7" w14:textId="32A6A64E" w:rsidR="00F23330" w:rsidRPr="00EB6809" w:rsidRDefault="00F23330" w:rsidP="00F23330">
      <w:pPr>
        <w:pStyle w:val="ListParagraph"/>
        <w:numPr>
          <w:ilvl w:val="0"/>
          <w:numId w:val="29"/>
        </w:numPr>
        <w:rPr>
          <w:b/>
          <w:i/>
        </w:rPr>
      </w:pPr>
      <w:r w:rsidRPr="001F19BF">
        <w:rPr>
          <w:rFonts w:eastAsia="Batang"/>
          <w:lang w:val="en-GB" w:eastAsia="ko-KR"/>
        </w:rPr>
        <w:t xml:space="preserve">If a new tenant is created after installation of </w:t>
      </w:r>
      <w:r w:rsidR="00D10FE9">
        <w:rPr>
          <w:rFonts w:eastAsia="Batang"/>
          <w:lang w:val="en-GB" w:eastAsia="ko-KR"/>
        </w:rPr>
        <w:t>Hotfix</w:t>
      </w:r>
      <w:r w:rsidRPr="001F19BF">
        <w:rPr>
          <w:rFonts w:eastAsia="Batang"/>
          <w:lang w:val="en-GB" w:eastAsia="ko-KR"/>
        </w:rPr>
        <w:t xml:space="preserve"> </w:t>
      </w:r>
      <w:r w:rsidR="00D10FE9">
        <w:rPr>
          <w:rFonts w:eastAsia="Batang"/>
          <w:lang w:val="en-GB" w:eastAsia="ko-KR"/>
        </w:rPr>
        <w:t>1</w:t>
      </w:r>
      <w:r w:rsidRPr="001F19BF">
        <w:rPr>
          <w:rFonts w:eastAsia="Batang"/>
          <w:lang w:val="en-GB" w:eastAsia="ko-KR"/>
        </w:rPr>
        <w:t>, please reset the IIS</w:t>
      </w:r>
      <w:r>
        <w:t>.</w:t>
      </w:r>
    </w:p>
    <w:p w14:paraId="5ACF50C2" w14:textId="0CA284BA" w:rsidR="00CF1F36" w:rsidRPr="00EB6809" w:rsidRDefault="00CF1F36" w:rsidP="00F23330">
      <w:pPr>
        <w:pStyle w:val="ListParagraph"/>
        <w:numPr>
          <w:ilvl w:val="0"/>
          <w:numId w:val="29"/>
        </w:numPr>
        <w:rPr>
          <w:b/>
          <w:i/>
        </w:rPr>
      </w:pPr>
      <w:r>
        <w:t>Start all Windows Services for SAS MOM again after installation is complete.</w:t>
      </w:r>
    </w:p>
    <w:p w14:paraId="00D6B41A" w14:textId="47C7E9BD" w:rsidR="00CF1F36" w:rsidRPr="00F23330" w:rsidRDefault="00CF1F36" w:rsidP="00F23330">
      <w:pPr>
        <w:pStyle w:val="ListParagraph"/>
        <w:numPr>
          <w:ilvl w:val="0"/>
          <w:numId w:val="29"/>
        </w:numPr>
        <w:rPr>
          <w:b/>
          <w:i/>
        </w:rPr>
      </w:pPr>
      <w:r>
        <w:t>After installation, the custom code is replaced by the standard code. This needs to be replaced by the custom code created in the prerequisite section</w:t>
      </w:r>
    </w:p>
    <w:p w14:paraId="3FDF7FF3" w14:textId="77777777" w:rsidR="00E85F32" w:rsidRPr="00E85F32" w:rsidRDefault="00E85F32" w:rsidP="00E85F32">
      <w:pPr>
        <w:pStyle w:val="body"/>
      </w:pPr>
    </w:p>
    <w:p w14:paraId="3FA37CFA" w14:textId="6BBA3E74" w:rsidR="00931B17" w:rsidRDefault="00931B17">
      <w:pPr>
        <w:spacing w:before="0" w:after="0"/>
      </w:pPr>
      <w:r>
        <w:br w:type="page"/>
      </w:r>
    </w:p>
    <w:p w14:paraId="1FBA4DA6" w14:textId="77777777" w:rsidR="00693A84" w:rsidRDefault="00887449" w:rsidP="00AD390B">
      <w:pPr>
        <w:pStyle w:val="Heading1"/>
      </w:pPr>
      <w:bookmarkStart w:id="21" w:name="_Toc329967492"/>
      <w:bookmarkStart w:id="22" w:name="_Toc369192990"/>
      <w:bookmarkEnd w:id="14"/>
      <w:r>
        <w:lastRenderedPageBreak/>
        <w:t>Ap</w:t>
      </w:r>
      <w:r w:rsidR="00C97732">
        <w:t>p</w:t>
      </w:r>
      <w:r>
        <w:t>endix</w:t>
      </w:r>
      <w:bookmarkEnd w:id="21"/>
      <w:bookmarkEnd w:id="22"/>
    </w:p>
    <w:p w14:paraId="4941A8CE" w14:textId="77777777" w:rsidR="00887449" w:rsidRDefault="00887449" w:rsidP="00887449">
      <w:pPr>
        <w:pStyle w:val="Heading2"/>
      </w:pPr>
      <w:bookmarkStart w:id="23" w:name="_Toc369192991"/>
      <w:r>
        <w:t>List of Fixes</w:t>
      </w:r>
      <w:bookmarkEnd w:id="2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1440"/>
        <w:gridCol w:w="3741"/>
        <w:gridCol w:w="2860"/>
      </w:tblGrid>
      <w:tr w:rsidR="00931B17" w:rsidRPr="00931B17" w14:paraId="0F10BE0A" w14:textId="77777777" w:rsidTr="00C57309">
        <w:trPr>
          <w:trHeight w:val="300"/>
        </w:trPr>
        <w:tc>
          <w:tcPr>
            <w:tcW w:w="715" w:type="dxa"/>
            <w:shd w:val="clear" w:color="auto" w:fill="FBD4B4" w:themeFill="accent6" w:themeFillTint="66"/>
          </w:tcPr>
          <w:p w14:paraId="7D680D6D" w14:textId="56496FE7" w:rsidR="00931B17" w:rsidRPr="00C57309" w:rsidRDefault="00931B17" w:rsidP="00C57309">
            <w:pPr>
              <w:spacing w:before="0" w:after="0"/>
              <w:rPr>
                <w:b/>
                <w:bCs/>
                <w:color w:val="000000"/>
              </w:rPr>
            </w:pPr>
            <w:r w:rsidRPr="00C57309">
              <w:rPr>
                <w:b/>
                <w:bCs/>
                <w:color w:val="000000"/>
              </w:rPr>
              <w:t>No.</w:t>
            </w:r>
          </w:p>
        </w:tc>
        <w:tc>
          <w:tcPr>
            <w:tcW w:w="1440" w:type="dxa"/>
            <w:shd w:val="clear" w:color="auto" w:fill="FBD4B4" w:themeFill="accent6" w:themeFillTint="66"/>
            <w:hideMark/>
          </w:tcPr>
          <w:p w14:paraId="1E8F12CE" w14:textId="55F7EF9C" w:rsidR="00931B17" w:rsidRPr="00C57309" w:rsidRDefault="00931B17" w:rsidP="00C57309">
            <w:pPr>
              <w:spacing w:before="0" w:after="0"/>
              <w:rPr>
                <w:b/>
                <w:bCs/>
                <w:color w:val="000000"/>
              </w:rPr>
            </w:pPr>
            <w:r w:rsidRPr="00C57309">
              <w:rPr>
                <w:b/>
                <w:bCs/>
                <w:color w:val="000000"/>
              </w:rPr>
              <w:t>Defect</w:t>
            </w:r>
            <w:r w:rsidR="00C57309">
              <w:rPr>
                <w:b/>
                <w:bCs/>
                <w:color w:val="000000"/>
              </w:rPr>
              <w:t xml:space="preserve"> </w:t>
            </w:r>
            <w:r w:rsidRPr="00C57309">
              <w:rPr>
                <w:b/>
                <w:bCs/>
                <w:color w:val="000000"/>
              </w:rPr>
              <w:t>ID</w:t>
            </w:r>
          </w:p>
        </w:tc>
        <w:tc>
          <w:tcPr>
            <w:tcW w:w="3741" w:type="dxa"/>
            <w:shd w:val="clear" w:color="auto" w:fill="FBD4B4" w:themeFill="accent6" w:themeFillTint="66"/>
            <w:hideMark/>
          </w:tcPr>
          <w:p w14:paraId="71D12B25" w14:textId="00BEC74F" w:rsidR="00931B17" w:rsidRPr="00C57309" w:rsidRDefault="00C57309" w:rsidP="00C57309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Defect Description</w:t>
            </w:r>
          </w:p>
        </w:tc>
        <w:tc>
          <w:tcPr>
            <w:tcW w:w="2860" w:type="dxa"/>
            <w:shd w:val="clear" w:color="auto" w:fill="FBD4B4" w:themeFill="accent6" w:themeFillTint="66"/>
            <w:hideMark/>
          </w:tcPr>
          <w:p w14:paraId="00712122" w14:textId="77777777" w:rsidR="00931B17" w:rsidRPr="00C57309" w:rsidRDefault="00931B17" w:rsidP="00C57309">
            <w:pPr>
              <w:spacing w:before="0" w:after="0"/>
              <w:rPr>
                <w:b/>
                <w:bCs/>
                <w:color w:val="000000"/>
              </w:rPr>
            </w:pPr>
            <w:r w:rsidRPr="00C57309">
              <w:rPr>
                <w:b/>
                <w:bCs/>
                <w:color w:val="000000"/>
              </w:rPr>
              <w:t>Component</w:t>
            </w:r>
          </w:p>
        </w:tc>
      </w:tr>
      <w:tr w:rsidR="00B32DB0" w:rsidRPr="00931B17" w14:paraId="5B8211D3" w14:textId="77777777" w:rsidTr="00C57309">
        <w:trPr>
          <w:trHeight w:val="780"/>
        </w:trPr>
        <w:tc>
          <w:tcPr>
            <w:tcW w:w="715" w:type="dxa"/>
          </w:tcPr>
          <w:p w14:paraId="58B5116C" w14:textId="3B4F957C" w:rsidR="00B32DB0" w:rsidRDefault="00B32DB0" w:rsidP="00B32DB0">
            <w:r>
              <w:t>1</w:t>
            </w:r>
          </w:p>
        </w:tc>
        <w:tc>
          <w:tcPr>
            <w:tcW w:w="1440" w:type="dxa"/>
            <w:noWrap/>
          </w:tcPr>
          <w:p w14:paraId="356A47C2" w14:textId="7DC78426" w:rsidR="00B32DB0" w:rsidRPr="00931B17" w:rsidRDefault="00B32DB0" w:rsidP="00B32DB0">
            <w:r w:rsidRPr="00931B17">
              <w:t>S1006807</w:t>
            </w:r>
          </w:p>
        </w:tc>
        <w:tc>
          <w:tcPr>
            <w:tcW w:w="3741" w:type="dxa"/>
          </w:tcPr>
          <w:p w14:paraId="494FAA0E" w14:textId="1841C8C1" w:rsidR="00B32DB0" w:rsidRPr="00931B17" w:rsidRDefault="00B32DB0" w:rsidP="00CA74E7">
            <w:r w:rsidRPr="00931B17">
              <w:t>Proper Fix - MountPoint was deleted on 10July2013</w:t>
            </w:r>
          </w:p>
        </w:tc>
        <w:tc>
          <w:tcPr>
            <w:tcW w:w="2860" w:type="dxa"/>
          </w:tcPr>
          <w:p w14:paraId="103BA6FE" w14:textId="3DEED40C" w:rsidR="00B32DB0" w:rsidRPr="00931B17" w:rsidRDefault="00B32DB0" w:rsidP="00B32DB0">
            <w:r w:rsidRPr="00931B17">
              <w:t>INFRASTRUCTURE</w:t>
            </w:r>
          </w:p>
        </w:tc>
      </w:tr>
      <w:tr w:rsidR="00B32DB0" w:rsidRPr="00931B17" w14:paraId="4918F85A" w14:textId="77777777" w:rsidTr="00C57309">
        <w:trPr>
          <w:trHeight w:val="780"/>
        </w:trPr>
        <w:tc>
          <w:tcPr>
            <w:tcW w:w="715" w:type="dxa"/>
          </w:tcPr>
          <w:p w14:paraId="6D8BC899" w14:textId="6AE45A2F" w:rsidR="00B32DB0" w:rsidRDefault="00B32DB0" w:rsidP="00B32DB0">
            <w:r>
              <w:t>2</w:t>
            </w:r>
          </w:p>
        </w:tc>
        <w:tc>
          <w:tcPr>
            <w:tcW w:w="1440" w:type="dxa"/>
            <w:noWrap/>
          </w:tcPr>
          <w:p w14:paraId="269B8933" w14:textId="3C425B9D" w:rsidR="00B32DB0" w:rsidRPr="00931B17" w:rsidRDefault="00B32DB0" w:rsidP="00B32DB0">
            <w:r w:rsidRPr="00931B17">
              <w:t>S0991814</w:t>
            </w:r>
          </w:p>
        </w:tc>
        <w:tc>
          <w:tcPr>
            <w:tcW w:w="3741" w:type="dxa"/>
          </w:tcPr>
          <w:p w14:paraId="37EB277E" w14:textId="2EBF542E" w:rsidR="00B32DB0" w:rsidRPr="00931B17" w:rsidRDefault="00B32DB0" w:rsidP="00CA74E7">
            <w:r w:rsidRPr="00931B17">
              <w:t>Preventive Fix - MountPoint was deleted on 10July2013</w:t>
            </w:r>
          </w:p>
        </w:tc>
        <w:tc>
          <w:tcPr>
            <w:tcW w:w="2860" w:type="dxa"/>
          </w:tcPr>
          <w:p w14:paraId="5356EEEE" w14:textId="1074CFF9" w:rsidR="00B32DB0" w:rsidRPr="00931B17" w:rsidRDefault="00B32DB0" w:rsidP="00B32DB0">
            <w:r w:rsidRPr="00931B17">
              <w:t>INFRASTRUCTURE</w:t>
            </w:r>
          </w:p>
        </w:tc>
      </w:tr>
      <w:tr w:rsidR="00B32DB0" w:rsidRPr="00931B17" w14:paraId="7714E8DB" w14:textId="77777777" w:rsidTr="00C57309">
        <w:trPr>
          <w:trHeight w:val="780"/>
        </w:trPr>
        <w:tc>
          <w:tcPr>
            <w:tcW w:w="715" w:type="dxa"/>
          </w:tcPr>
          <w:p w14:paraId="49A5CCD7" w14:textId="10A7CD9E" w:rsidR="00B32DB0" w:rsidRPr="00931B17" w:rsidRDefault="00B32DB0" w:rsidP="00B32DB0">
            <w:r>
              <w:t>3</w:t>
            </w:r>
          </w:p>
        </w:tc>
        <w:tc>
          <w:tcPr>
            <w:tcW w:w="1440" w:type="dxa"/>
            <w:noWrap/>
            <w:hideMark/>
          </w:tcPr>
          <w:p w14:paraId="10575151" w14:textId="1BD80789" w:rsidR="00B32DB0" w:rsidRPr="00931B17" w:rsidRDefault="00B32DB0" w:rsidP="00B32DB0">
            <w:r w:rsidRPr="00931B17">
              <w:t>S1004527</w:t>
            </w:r>
          </w:p>
        </w:tc>
        <w:tc>
          <w:tcPr>
            <w:tcW w:w="3741" w:type="dxa"/>
            <w:hideMark/>
          </w:tcPr>
          <w:p w14:paraId="00D73A94" w14:textId="77777777" w:rsidR="00B32DB0" w:rsidRPr="00931B17" w:rsidRDefault="00B32DB0" w:rsidP="00B32DB0">
            <w:r w:rsidRPr="00931B17">
              <w:t>Deliverable/ Task creation causes certain queries to be executed 100s of times repeatedly</w:t>
            </w:r>
          </w:p>
        </w:tc>
        <w:tc>
          <w:tcPr>
            <w:tcW w:w="2860" w:type="dxa"/>
            <w:hideMark/>
          </w:tcPr>
          <w:p w14:paraId="5BEEE6B1" w14:textId="77777777" w:rsidR="00B32DB0" w:rsidRPr="00931B17" w:rsidRDefault="00B32DB0" w:rsidP="00B32DB0">
            <w:r w:rsidRPr="00931B17">
              <w:t>OBJECT MANAGER</w:t>
            </w:r>
          </w:p>
        </w:tc>
      </w:tr>
      <w:tr w:rsidR="00B32DB0" w:rsidRPr="00931B17" w14:paraId="4FFB4776" w14:textId="77777777" w:rsidTr="00C57309">
        <w:trPr>
          <w:trHeight w:val="780"/>
        </w:trPr>
        <w:tc>
          <w:tcPr>
            <w:tcW w:w="715" w:type="dxa"/>
          </w:tcPr>
          <w:p w14:paraId="188F1DB8" w14:textId="484DC612" w:rsidR="00B32DB0" w:rsidRPr="00931B17" w:rsidRDefault="00B32DB0" w:rsidP="00B32DB0">
            <w:r>
              <w:t>4</w:t>
            </w:r>
          </w:p>
        </w:tc>
        <w:tc>
          <w:tcPr>
            <w:tcW w:w="1440" w:type="dxa"/>
            <w:noWrap/>
            <w:hideMark/>
          </w:tcPr>
          <w:p w14:paraId="7836115E" w14:textId="78B0252D" w:rsidR="00B32DB0" w:rsidRPr="00931B17" w:rsidRDefault="00B32DB0" w:rsidP="00B32DB0">
            <w:r w:rsidRPr="00931B17">
              <w:t>S0990962</w:t>
            </w:r>
          </w:p>
        </w:tc>
        <w:tc>
          <w:tcPr>
            <w:tcW w:w="3741" w:type="dxa"/>
            <w:hideMark/>
          </w:tcPr>
          <w:p w14:paraId="4D452E12" w14:textId="77777777" w:rsidR="00B32DB0" w:rsidRPr="00931B17" w:rsidRDefault="00B32DB0" w:rsidP="00B32DB0">
            <w:r w:rsidRPr="00931B17">
              <w:t>Video Approval looking for crossdomain.xml in the wrong location</w:t>
            </w:r>
          </w:p>
        </w:tc>
        <w:tc>
          <w:tcPr>
            <w:tcW w:w="2860" w:type="dxa"/>
            <w:hideMark/>
          </w:tcPr>
          <w:p w14:paraId="72054A2B" w14:textId="77777777" w:rsidR="00B32DB0" w:rsidRPr="00931B17" w:rsidRDefault="00B32DB0" w:rsidP="00B32DB0">
            <w:r w:rsidRPr="00931B17">
              <w:t>APPROVALS</w:t>
            </w:r>
          </w:p>
        </w:tc>
      </w:tr>
      <w:tr w:rsidR="00B32DB0" w:rsidRPr="00931B17" w14:paraId="78113338" w14:textId="77777777" w:rsidTr="00C57309">
        <w:trPr>
          <w:trHeight w:val="780"/>
        </w:trPr>
        <w:tc>
          <w:tcPr>
            <w:tcW w:w="715" w:type="dxa"/>
          </w:tcPr>
          <w:p w14:paraId="0A1B697A" w14:textId="291B0929" w:rsidR="00B32DB0" w:rsidRPr="00931B17" w:rsidRDefault="00B32DB0" w:rsidP="00B32DB0">
            <w:r>
              <w:t>5</w:t>
            </w:r>
          </w:p>
        </w:tc>
        <w:tc>
          <w:tcPr>
            <w:tcW w:w="1440" w:type="dxa"/>
            <w:noWrap/>
            <w:hideMark/>
          </w:tcPr>
          <w:p w14:paraId="75F14CCF" w14:textId="4573E4C0" w:rsidR="00B32DB0" w:rsidRPr="00931B17" w:rsidRDefault="00B32DB0" w:rsidP="00B32DB0">
            <w:r w:rsidRPr="00931B17">
              <w:t>S0971926</w:t>
            </w:r>
          </w:p>
        </w:tc>
        <w:tc>
          <w:tcPr>
            <w:tcW w:w="3741" w:type="dxa"/>
            <w:hideMark/>
          </w:tcPr>
          <w:p w14:paraId="451CA453" w14:textId="77777777" w:rsidR="00B32DB0" w:rsidRPr="00931B17" w:rsidRDefault="00B32DB0" w:rsidP="00B32DB0">
            <w:r w:rsidRPr="00931B17">
              <w:t>Bad references encountered in ALVisualEditor</w:t>
            </w:r>
          </w:p>
        </w:tc>
        <w:tc>
          <w:tcPr>
            <w:tcW w:w="2860" w:type="dxa"/>
            <w:hideMark/>
          </w:tcPr>
          <w:p w14:paraId="76D8D931" w14:textId="77777777" w:rsidR="00B32DB0" w:rsidRPr="00931B17" w:rsidRDefault="00B32DB0" w:rsidP="00B32DB0">
            <w:r w:rsidRPr="00931B17">
              <w:t>MOM.GENERAL</w:t>
            </w:r>
          </w:p>
        </w:tc>
      </w:tr>
      <w:tr w:rsidR="00B32DB0" w:rsidRPr="00931B17" w14:paraId="631A516F" w14:textId="77777777" w:rsidTr="00C57309">
        <w:trPr>
          <w:trHeight w:val="780"/>
        </w:trPr>
        <w:tc>
          <w:tcPr>
            <w:tcW w:w="715" w:type="dxa"/>
          </w:tcPr>
          <w:p w14:paraId="133FF232" w14:textId="34E77D60" w:rsidR="00B32DB0" w:rsidRPr="00931B17" w:rsidRDefault="00B32DB0" w:rsidP="00B32DB0">
            <w:r>
              <w:t>6</w:t>
            </w:r>
          </w:p>
        </w:tc>
        <w:tc>
          <w:tcPr>
            <w:tcW w:w="1440" w:type="dxa"/>
            <w:noWrap/>
            <w:hideMark/>
          </w:tcPr>
          <w:p w14:paraId="46E6E673" w14:textId="58AA2AFC" w:rsidR="00B32DB0" w:rsidRPr="00931B17" w:rsidRDefault="00B32DB0" w:rsidP="00B32DB0">
            <w:r w:rsidRPr="00931B17">
              <w:t>S0975003</w:t>
            </w:r>
          </w:p>
        </w:tc>
        <w:tc>
          <w:tcPr>
            <w:tcW w:w="3741" w:type="dxa"/>
            <w:hideMark/>
          </w:tcPr>
          <w:p w14:paraId="2323B467" w14:textId="77777777" w:rsidR="00B32DB0" w:rsidRPr="00931B17" w:rsidRDefault="00B32DB0" w:rsidP="00B32DB0">
            <w:r w:rsidRPr="00931B17">
              <w:t>Bad references encountered in MOM</w:t>
            </w:r>
          </w:p>
        </w:tc>
        <w:tc>
          <w:tcPr>
            <w:tcW w:w="2860" w:type="dxa"/>
            <w:hideMark/>
          </w:tcPr>
          <w:p w14:paraId="2BCC991A" w14:textId="77777777" w:rsidR="00B32DB0" w:rsidRPr="00931B17" w:rsidRDefault="00B32DB0" w:rsidP="00B32DB0">
            <w:r w:rsidRPr="00931B17">
              <w:t>MOM.GENERAL</w:t>
            </w:r>
          </w:p>
        </w:tc>
      </w:tr>
      <w:tr w:rsidR="00B32DB0" w:rsidRPr="00931B17" w14:paraId="7F4E422A" w14:textId="77777777" w:rsidTr="00C57309">
        <w:trPr>
          <w:trHeight w:val="780"/>
        </w:trPr>
        <w:tc>
          <w:tcPr>
            <w:tcW w:w="715" w:type="dxa"/>
          </w:tcPr>
          <w:p w14:paraId="6FEDAD23" w14:textId="32D41118" w:rsidR="00B32DB0" w:rsidRPr="00931B17" w:rsidRDefault="00B32DB0" w:rsidP="00B32DB0">
            <w:r>
              <w:t>7</w:t>
            </w:r>
          </w:p>
        </w:tc>
        <w:tc>
          <w:tcPr>
            <w:tcW w:w="1440" w:type="dxa"/>
            <w:noWrap/>
            <w:hideMark/>
          </w:tcPr>
          <w:p w14:paraId="0611AA25" w14:textId="1B5D936E" w:rsidR="00B32DB0" w:rsidRPr="00931B17" w:rsidRDefault="00B32DB0" w:rsidP="00B32DB0">
            <w:r w:rsidRPr="00931B17">
              <w:t>S0971932</w:t>
            </w:r>
          </w:p>
        </w:tc>
        <w:tc>
          <w:tcPr>
            <w:tcW w:w="3741" w:type="dxa"/>
            <w:hideMark/>
          </w:tcPr>
          <w:p w14:paraId="6EB90D81" w14:textId="77777777" w:rsidR="00B32DB0" w:rsidRPr="00931B17" w:rsidRDefault="00B32DB0" w:rsidP="00B32DB0">
            <w:r w:rsidRPr="00931B17">
              <w:t>Bad references encountered in DAM_ManageSecurityPolicy.</w:t>
            </w:r>
          </w:p>
        </w:tc>
        <w:tc>
          <w:tcPr>
            <w:tcW w:w="2860" w:type="dxa"/>
            <w:hideMark/>
          </w:tcPr>
          <w:p w14:paraId="4C47F351" w14:textId="77777777" w:rsidR="00B32DB0" w:rsidRPr="00931B17" w:rsidRDefault="00B32DB0" w:rsidP="00B32DB0">
            <w:r w:rsidRPr="00931B17">
              <w:t>MOM.GENERAL</w:t>
            </w:r>
          </w:p>
        </w:tc>
      </w:tr>
      <w:tr w:rsidR="00B32DB0" w:rsidRPr="00931B17" w14:paraId="13E7B425" w14:textId="77777777" w:rsidTr="00C57309">
        <w:trPr>
          <w:trHeight w:val="780"/>
        </w:trPr>
        <w:tc>
          <w:tcPr>
            <w:tcW w:w="715" w:type="dxa"/>
          </w:tcPr>
          <w:p w14:paraId="657882D4" w14:textId="3AB5723E" w:rsidR="00B32DB0" w:rsidRPr="00931B17" w:rsidRDefault="00B32DB0" w:rsidP="00B32DB0">
            <w:r>
              <w:t>8</w:t>
            </w:r>
          </w:p>
        </w:tc>
        <w:tc>
          <w:tcPr>
            <w:tcW w:w="1440" w:type="dxa"/>
            <w:noWrap/>
            <w:hideMark/>
          </w:tcPr>
          <w:p w14:paraId="66DAD0DF" w14:textId="48FE7919" w:rsidR="00B32DB0" w:rsidRPr="00931B17" w:rsidRDefault="00B32DB0" w:rsidP="00B32DB0">
            <w:r w:rsidRPr="00931B17">
              <w:t>S0971924</w:t>
            </w:r>
          </w:p>
        </w:tc>
        <w:tc>
          <w:tcPr>
            <w:tcW w:w="3741" w:type="dxa"/>
            <w:hideMark/>
          </w:tcPr>
          <w:p w14:paraId="738BED80" w14:textId="3442EE89" w:rsidR="00B32DB0" w:rsidRPr="00931B17" w:rsidRDefault="00B32DB0" w:rsidP="00B32DB0">
            <w:r w:rsidRPr="00931B17">
              <w:t xml:space="preserve">Bad references encountered in </w:t>
            </w:r>
            <w:r>
              <w:t>ad hoc</w:t>
            </w:r>
            <w:r w:rsidRPr="00931B17">
              <w:t xml:space="preserve"> report Preview</w:t>
            </w:r>
          </w:p>
        </w:tc>
        <w:tc>
          <w:tcPr>
            <w:tcW w:w="2860" w:type="dxa"/>
            <w:hideMark/>
          </w:tcPr>
          <w:p w14:paraId="5A233651" w14:textId="77777777" w:rsidR="00B32DB0" w:rsidRPr="00931B17" w:rsidRDefault="00B32DB0" w:rsidP="00B32DB0">
            <w:r w:rsidRPr="00931B17">
              <w:t>MOM.GENERAL</w:t>
            </w:r>
          </w:p>
        </w:tc>
      </w:tr>
      <w:tr w:rsidR="00B32DB0" w:rsidRPr="00931B17" w14:paraId="12F9BBB9" w14:textId="77777777" w:rsidTr="00C57309">
        <w:trPr>
          <w:trHeight w:val="780"/>
        </w:trPr>
        <w:tc>
          <w:tcPr>
            <w:tcW w:w="715" w:type="dxa"/>
          </w:tcPr>
          <w:p w14:paraId="40A1FF5A" w14:textId="5DEC855F" w:rsidR="00B32DB0" w:rsidRPr="00931B17" w:rsidRDefault="00B32DB0" w:rsidP="00B32DB0">
            <w:r>
              <w:t>9</w:t>
            </w:r>
          </w:p>
        </w:tc>
        <w:tc>
          <w:tcPr>
            <w:tcW w:w="1440" w:type="dxa"/>
            <w:noWrap/>
            <w:hideMark/>
          </w:tcPr>
          <w:p w14:paraId="3AF6A670" w14:textId="5B3FFB8C" w:rsidR="00B32DB0" w:rsidRPr="00931B17" w:rsidRDefault="00B32DB0" w:rsidP="00B32DB0">
            <w:r w:rsidRPr="00931B17">
              <w:t>S0971930</w:t>
            </w:r>
          </w:p>
        </w:tc>
        <w:tc>
          <w:tcPr>
            <w:tcW w:w="3741" w:type="dxa"/>
            <w:hideMark/>
          </w:tcPr>
          <w:p w14:paraId="235BFCF7" w14:textId="77777777" w:rsidR="00B32DB0" w:rsidRPr="00931B17" w:rsidRDefault="00B32DB0" w:rsidP="00B32DB0">
            <w:r w:rsidRPr="00931B17">
              <w:t>Bad references encountered in DAM_CatalogJobStatusInfo.aspx.cs</w:t>
            </w:r>
          </w:p>
        </w:tc>
        <w:tc>
          <w:tcPr>
            <w:tcW w:w="2860" w:type="dxa"/>
            <w:hideMark/>
          </w:tcPr>
          <w:p w14:paraId="1B046740" w14:textId="77777777" w:rsidR="00B32DB0" w:rsidRPr="00931B17" w:rsidRDefault="00B32DB0" w:rsidP="00B32DB0">
            <w:r w:rsidRPr="00931B17">
              <w:t>MOM.GENERAL</w:t>
            </w:r>
          </w:p>
        </w:tc>
      </w:tr>
      <w:tr w:rsidR="00B32DB0" w:rsidRPr="00931B17" w14:paraId="2CD2CF12" w14:textId="77777777" w:rsidTr="00C57309">
        <w:trPr>
          <w:trHeight w:val="780"/>
        </w:trPr>
        <w:tc>
          <w:tcPr>
            <w:tcW w:w="715" w:type="dxa"/>
          </w:tcPr>
          <w:p w14:paraId="775D9DC1" w14:textId="55C566FA" w:rsidR="00B32DB0" w:rsidRPr="00931B17" w:rsidRDefault="00B32DB0" w:rsidP="00B32DB0">
            <w:r>
              <w:t>10</w:t>
            </w:r>
          </w:p>
        </w:tc>
        <w:tc>
          <w:tcPr>
            <w:tcW w:w="1440" w:type="dxa"/>
            <w:noWrap/>
            <w:hideMark/>
          </w:tcPr>
          <w:p w14:paraId="11A367E6" w14:textId="21CE0334" w:rsidR="00B32DB0" w:rsidRPr="00931B17" w:rsidRDefault="00B32DB0" w:rsidP="00B32DB0">
            <w:r w:rsidRPr="00931B17">
              <w:t>S0993454</w:t>
            </w:r>
          </w:p>
        </w:tc>
        <w:tc>
          <w:tcPr>
            <w:tcW w:w="3741" w:type="dxa"/>
            <w:hideMark/>
          </w:tcPr>
          <w:p w14:paraId="44D5A52A" w14:textId="77777777" w:rsidR="00B32DB0" w:rsidRPr="00931B17" w:rsidRDefault="00B32DB0" w:rsidP="00B32DB0">
            <w:r w:rsidRPr="00931B17">
              <w:t>scroll bar on right hand side when in media annotation tool does not work correctly</w:t>
            </w:r>
          </w:p>
        </w:tc>
        <w:tc>
          <w:tcPr>
            <w:tcW w:w="2860" w:type="dxa"/>
            <w:hideMark/>
          </w:tcPr>
          <w:p w14:paraId="532E2874" w14:textId="77777777" w:rsidR="00B32DB0" w:rsidRPr="00931B17" w:rsidRDefault="00B32DB0" w:rsidP="00B32DB0">
            <w:r w:rsidRPr="00931B17">
              <w:t>APPROVALS</w:t>
            </w:r>
          </w:p>
        </w:tc>
      </w:tr>
      <w:tr w:rsidR="00B32DB0" w:rsidRPr="00931B17" w14:paraId="5F1CCE3A" w14:textId="77777777" w:rsidTr="00C57309">
        <w:trPr>
          <w:trHeight w:val="780"/>
        </w:trPr>
        <w:tc>
          <w:tcPr>
            <w:tcW w:w="715" w:type="dxa"/>
          </w:tcPr>
          <w:p w14:paraId="2B858D96" w14:textId="110C5A04" w:rsidR="00B32DB0" w:rsidRPr="00931B17" w:rsidRDefault="00B32DB0" w:rsidP="00B32DB0">
            <w:r>
              <w:t>11</w:t>
            </w:r>
          </w:p>
        </w:tc>
        <w:tc>
          <w:tcPr>
            <w:tcW w:w="1440" w:type="dxa"/>
            <w:noWrap/>
            <w:hideMark/>
          </w:tcPr>
          <w:p w14:paraId="2E5EB2B7" w14:textId="5D79FA56" w:rsidR="00B32DB0" w:rsidRPr="00931B17" w:rsidRDefault="00B32DB0" w:rsidP="00B32DB0">
            <w:r w:rsidRPr="00931B17">
              <w:t>S0992861</w:t>
            </w:r>
          </w:p>
        </w:tc>
        <w:tc>
          <w:tcPr>
            <w:tcW w:w="3741" w:type="dxa"/>
            <w:hideMark/>
          </w:tcPr>
          <w:p w14:paraId="01FAF3C5" w14:textId="77777777" w:rsidR="00B32DB0" w:rsidRPr="00931B17" w:rsidRDefault="00B32DB0" w:rsidP="00B32DB0">
            <w:r w:rsidRPr="00931B17">
              <w:t>force special characters not honored</w:t>
            </w:r>
          </w:p>
        </w:tc>
        <w:tc>
          <w:tcPr>
            <w:tcW w:w="2860" w:type="dxa"/>
            <w:hideMark/>
          </w:tcPr>
          <w:p w14:paraId="13668584" w14:textId="77777777" w:rsidR="00B32DB0" w:rsidRPr="00931B17" w:rsidRDefault="00B32DB0" w:rsidP="00B32DB0">
            <w:r w:rsidRPr="00931B17">
              <w:t>USER GROUP MANAGEMENT</w:t>
            </w:r>
          </w:p>
        </w:tc>
      </w:tr>
      <w:tr w:rsidR="00B32DB0" w:rsidRPr="00931B17" w14:paraId="056FD59D" w14:textId="77777777" w:rsidTr="00C57309">
        <w:trPr>
          <w:trHeight w:val="780"/>
        </w:trPr>
        <w:tc>
          <w:tcPr>
            <w:tcW w:w="715" w:type="dxa"/>
          </w:tcPr>
          <w:p w14:paraId="287F1F8D" w14:textId="21E61316" w:rsidR="00B32DB0" w:rsidRPr="00931B17" w:rsidRDefault="00B32DB0" w:rsidP="00B32DB0">
            <w:r>
              <w:t>12</w:t>
            </w:r>
          </w:p>
        </w:tc>
        <w:tc>
          <w:tcPr>
            <w:tcW w:w="1440" w:type="dxa"/>
            <w:noWrap/>
            <w:hideMark/>
          </w:tcPr>
          <w:p w14:paraId="6F207D88" w14:textId="3D956CE3" w:rsidR="00B32DB0" w:rsidRPr="00931B17" w:rsidRDefault="00B32DB0" w:rsidP="00B32DB0">
            <w:r w:rsidRPr="00931B17">
              <w:t>S1009044</w:t>
            </w:r>
          </w:p>
        </w:tc>
        <w:tc>
          <w:tcPr>
            <w:tcW w:w="3741" w:type="dxa"/>
            <w:hideMark/>
          </w:tcPr>
          <w:p w14:paraId="4C7CAAEA" w14:textId="20FB3C93" w:rsidR="00B32DB0" w:rsidRPr="00931B17" w:rsidRDefault="00B32DB0" w:rsidP="00B32DB0">
            <w:r w:rsidRPr="00931B17">
              <w:t xml:space="preserve">Text box grows too </w:t>
            </w:r>
            <w:r>
              <w:t>large</w:t>
            </w:r>
          </w:p>
        </w:tc>
        <w:tc>
          <w:tcPr>
            <w:tcW w:w="2860" w:type="dxa"/>
            <w:hideMark/>
          </w:tcPr>
          <w:p w14:paraId="65B5AB0C" w14:textId="77777777" w:rsidR="00B32DB0" w:rsidRPr="00931B17" w:rsidRDefault="00B32DB0" w:rsidP="00B32DB0">
            <w:r w:rsidRPr="00931B17">
              <w:t>DAM</w:t>
            </w:r>
          </w:p>
        </w:tc>
      </w:tr>
      <w:tr w:rsidR="00B32DB0" w:rsidRPr="00931B17" w14:paraId="3C641025" w14:textId="77777777" w:rsidTr="00C57309">
        <w:trPr>
          <w:trHeight w:val="780"/>
        </w:trPr>
        <w:tc>
          <w:tcPr>
            <w:tcW w:w="715" w:type="dxa"/>
          </w:tcPr>
          <w:p w14:paraId="457EBE76" w14:textId="1276FF59" w:rsidR="00B32DB0" w:rsidRPr="00931B17" w:rsidRDefault="00B32DB0" w:rsidP="00B32DB0">
            <w:r>
              <w:t>13</w:t>
            </w:r>
          </w:p>
        </w:tc>
        <w:tc>
          <w:tcPr>
            <w:tcW w:w="1440" w:type="dxa"/>
            <w:noWrap/>
            <w:hideMark/>
          </w:tcPr>
          <w:p w14:paraId="2E628AE1" w14:textId="2FEA2AF5" w:rsidR="00B32DB0" w:rsidRPr="00931B17" w:rsidRDefault="00B32DB0" w:rsidP="00B32DB0">
            <w:r w:rsidRPr="00931B17">
              <w:t>S1009026</w:t>
            </w:r>
          </w:p>
        </w:tc>
        <w:tc>
          <w:tcPr>
            <w:tcW w:w="3741" w:type="dxa"/>
            <w:hideMark/>
          </w:tcPr>
          <w:p w14:paraId="15769EFA" w14:textId="77777777" w:rsidR="00B32DB0" w:rsidRPr="00931B17" w:rsidRDefault="00B32DB0" w:rsidP="00B32DB0">
            <w:r w:rsidRPr="00931B17">
              <w:t>Issue with Conditional Display on Forms</w:t>
            </w:r>
          </w:p>
        </w:tc>
        <w:tc>
          <w:tcPr>
            <w:tcW w:w="2860" w:type="dxa"/>
            <w:hideMark/>
          </w:tcPr>
          <w:p w14:paraId="02BD8A02" w14:textId="77777777" w:rsidR="00B32DB0" w:rsidRPr="00931B17" w:rsidRDefault="00B32DB0" w:rsidP="00B32DB0">
            <w:r w:rsidRPr="00931B17">
              <w:t>DAM</w:t>
            </w:r>
          </w:p>
        </w:tc>
      </w:tr>
      <w:tr w:rsidR="00B32DB0" w:rsidRPr="00931B17" w14:paraId="795D63A7" w14:textId="77777777" w:rsidTr="00C57309">
        <w:trPr>
          <w:trHeight w:val="780"/>
        </w:trPr>
        <w:tc>
          <w:tcPr>
            <w:tcW w:w="715" w:type="dxa"/>
          </w:tcPr>
          <w:p w14:paraId="64690E35" w14:textId="7A2EB054" w:rsidR="00B32DB0" w:rsidRPr="00931B17" w:rsidRDefault="00B32DB0" w:rsidP="00B32DB0">
            <w:r>
              <w:t>14</w:t>
            </w:r>
          </w:p>
        </w:tc>
        <w:tc>
          <w:tcPr>
            <w:tcW w:w="1440" w:type="dxa"/>
            <w:noWrap/>
            <w:hideMark/>
          </w:tcPr>
          <w:p w14:paraId="65CC35BB" w14:textId="2A5D9D52" w:rsidR="00B32DB0" w:rsidRPr="00931B17" w:rsidRDefault="00B32DB0" w:rsidP="00B32DB0">
            <w:r w:rsidRPr="00931B17">
              <w:t>S0996179</w:t>
            </w:r>
          </w:p>
        </w:tc>
        <w:tc>
          <w:tcPr>
            <w:tcW w:w="3741" w:type="dxa"/>
            <w:hideMark/>
          </w:tcPr>
          <w:p w14:paraId="6636330E" w14:textId="012D0AB8" w:rsidR="00B32DB0" w:rsidRPr="00931B17" w:rsidRDefault="00B32DB0" w:rsidP="00B32DB0">
            <w:r w:rsidRPr="00931B17">
              <w:t xml:space="preserve">Project delay notification to Acting PM was not </w:t>
            </w:r>
            <w:r w:rsidRPr="009849AA">
              <w:t>processed</w:t>
            </w:r>
            <w:r w:rsidRPr="00931B17">
              <w:t xml:space="preserve"> on first day after project </w:t>
            </w:r>
            <w:r>
              <w:t xml:space="preserve">was </w:t>
            </w:r>
            <w:r w:rsidRPr="00931B17">
              <w:t>delayed</w:t>
            </w:r>
          </w:p>
        </w:tc>
        <w:tc>
          <w:tcPr>
            <w:tcW w:w="2860" w:type="dxa"/>
            <w:hideMark/>
          </w:tcPr>
          <w:p w14:paraId="48517E0C" w14:textId="77777777" w:rsidR="00B32DB0" w:rsidRPr="00931B17" w:rsidRDefault="00B32DB0" w:rsidP="00B32DB0">
            <w:r w:rsidRPr="00931B17">
              <w:t>MARKETING WORKBENCH</w:t>
            </w:r>
          </w:p>
        </w:tc>
      </w:tr>
      <w:tr w:rsidR="00B32DB0" w:rsidRPr="00931B17" w14:paraId="40624145" w14:textId="77777777" w:rsidTr="00C57309">
        <w:trPr>
          <w:trHeight w:val="1035"/>
        </w:trPr>
        <w:tc>
          <w:tcPr>
            <w:tcW w:w="715" w:type="dxa"/>
          </w:tcPr>
          <w:p w14:paraId="5FCE84AC" w14:textId="6C2F6CCA" w:rsidR="00B32DB0" w:rsidRPr="00931B17" w:rsidRDefault="00B32DB0" w:rsidP="00B32DB0">
            <w:r>
              <w:lastRenderedPageBreak/>
              <w:t>15</w:t>
            </w:r>
          </w:p>
        </w:tc>
        <w:tc>
          <w:tcPr>
            <w:tcW w:w="1440" w:type="dxa"/>
            <w:noWrap/>
            <w:hideMark/>
          </w:tcPr>
          <w:p w14:paraId="0EC500F2" w14:textId="2D52E2AB" w:rsidR="00B32DB0" w:rsidRPr="00931B17" w:rsidRDefault="00B32DB0" w:rsidP="00B32DB0">
            <w:r w:rsidRPr="00931B17">
              <w:t>S0990956</w:t>
            </w:r>
          </w:p>
        </w:tc>
        <w:tc>
          <w:tcPr>
            <w:tcW w:w="3741" w:type="dxa"/>
            <w:hideMark/>
          </w:tcPr>
          <w:p w14:paraId="36C20062" w14:textId="77777777" w:rsidR="00B32DB0" w:rsidRPr="00931B17" w:rsidRDefault="00B32DB0" w:rsidP="00B32DB0">
            <w:r w:rsidRPr="00931B17">
              <w:t>Calendar UI Type Displays Different Dates Between Versions of IE 9</w:t>
            </w:r>
          </w:p>
        </w:tc>
        <w:tc>
          <w:tcPr>
            <w:tcW w:w="2860" w:type="dxa"/>
            <w:hideMark/>
          </w:tcPr>
          <w:p w14:paraId="4B95797B" w14:textId="77777777" w:rsidR="00B32DB0" w:rsidRPr="00931B17" w:rsidRDefault="00B32DB0" w:rsidP="00B32DB0">
            <w:r w:rsidRPr="00931B17">
              <w:t>DAM</w:t>
            </w:r>
          </w:p>
        </w:tc>
      </w:tr>
      <w:tr w:rsidR="00B32DB0" w:rsidRPr="00931B17" w14:paraId="067383B3" w14:textId="77777777" w:rsidTr="00C57309">
        <w:trPr>
          <w:trHeight w:val="780"/>
        </w:trPr>
        <w:tc>
          <w:tcPr>
            <w:tcW w:w="715" w:type="dxa"/>
          </w:tcPr>
          <w:p w14:paraId="64B0F553" w14:textId="726D7F56" w:rsidR="00B32DB0" w:rsidRPr="00931B17" w:rsidRDefault="00B32DB0" w:rsidP="00B32DB0">
            <w:r>
              <w:t>16</w:t>
            </w:r>
          </w:p>
        </w:tc>
        <w:tc>
          <w:tcPr>
            <w:tcW w:w="1440" w:type="dxa"/>
            <w:noWrap/>
            <w:hideMark/>
          </w:tcPr>
          <w:p w14:paraId="146EC8E3" w14:textId="10C4B06D" w:rsidR="00B32DB0" w:rsidRPr="00931B17" w:rsidRDefault="00B32DB0" w:rsidP="00B32DB0">
            <w:r w:rsidRPr="00931B17">
              <w:t>S0938111</w:t>
            </w:r>
          </w:p>
        </w:tc>
        <w:tc>
          <w:tcPr>
            <w:tcW w:w="3741" w:type="dxa"/>
            <w:hideMark/>
          </w:tcPr>
          <w:p w14:paraId="791D779D" w14:textId="3D764D64" w:rsidR="00B32DB0" w:rsidRPr="00931B17" w:rsidRDefault="00B32DB0" w:rsidP="00B32DB0">
            <w:r w:rsidRPr="00931B17">
              <w:t xml:space="preserve">SUGG: Offer Manager cannot </w:t>
            </w:r>
            <w:r w:rsidRPr="009849AA">
              <w:t>view or add</w:t>
            </w:r>
            <w:r w:rsidRPr="00931B17">
              <w:t xml:space="preserve"> any offers in Planner</w:t>
            </w:r>
          </w:p>
        </w:tc>
        <w:tc>
          <w:tcPr>
            <w:tcW w:w="2860" w:type="dxa"/>
            <w:hideMark/>
          </w:tcPr>
          <w:p w14:paraId="7A82C95A" w14:textId="77777777" w:rsidR="00B32DB0" w:rsidRPr="00931B17" w:rsidRDefault="00B32DB0" w:rsidP="00B32DB0">
            <w:r w:rsidRPr="00931B17">
              <w:t>OFFER MANAGEMENT</w:t>
            </w:r>
          </w:p>
        </w:tc>
      </w:tr>
      <w:tr w:rsidR="00B32DB0" w:rsidRPr="00931B17" w14:paraId="4005669B" w14:textId="77777777" w:rsidTr="00C57309">
        <w:trPr>
          <w:trHeight w:val="780"/>
        </w:trPr>
        <w:tc>
          <w:tcPr>
            <w:tcW w:w="715" w:type="dxa"/>
          </w:tcPr>
          <w:p w14:paraId="37177542" w14:textId="6DBAED1E" w:rsidR="00B32DB0" w:rsidRPr="00931B17" w:rsidRDefault="00B32DB0" w:rsidP="00B32DB0">
            <w:r>
              <w:t>17</w:t>
            </w:r>
          </w:p>
        </w:tc>
        <w:tc>
          <w:tcPr>
            <w:tcW w:w="1440" w:type="dxa"/>
            <w:noWrap/>
            <w:hideMark/>
          </w:tcPr>
          <w:p w14:paraId="18902333" w14:textId="73C0660A" w:rsidR="00B32DB0" w:rsidRPr="00931B17" w:rsidRDefault="00B32DB0" w:rsidP="00B32DB0">
            <w:r w:rsidRPr="00931B17">
              <w:t>S1002518</w:t>
            </w:r>
          </w:p>
        </w:tc>
        <w:tc>
          <w:tcPr>
            <w:tcW w:w="3741" w:type="dxa"/>
            <w:hideMark/>
          </w:tcPr>
          <w:p w14:paraId="6CA325B4" w14:textId="77777777" w:rsidR="00B32DB0" w:rsidRPr="00931B17" w:rsidRDefault="00B32DB0" w:rsidP="00B32DB0">
            <w:r w:rsidRPr="00931B17">
              <w:t>Unable to delete Parent group if a Child group deleted first</w:t>
            </w:r>
          </w:p>
        </w:tc>
        <w:tc>
          <w:tcPr>
            <w:tcW w:w="2860" w:type="dxa"/>
            <w:hideMark/>
          </w:tcPr>
          <w:p w14:paraId="49EA63D9" w14:textId="77777777" w:rsidR="00B32DB0" w:rsidRPr="00931B17" w:rsidRDefault="00B32DB0" w:rsidP="00B32DB0">
            <w:r w:rsidRPr="00931B17">
              <w:t>USER GROUP MANAGEMENT</w:t>
            </w:r>
          </w:p>
        </w:tc>
      </w:tr>
      <w:tr w:rsidR="00B32DB0" w:rsidRPr="00931B17" w14:paraId="0FA59584" w14:textId="77777777" w:rsidTr="00C57309">
        <w:trPr>
          <w:trHeight w:val="1035"/>
        </w:trPr>
        <w:tc>
          <w:tcPr>
            <w:tcW w:w="715" w:type="dxa"/>
          </w:tcPr>
          <w:p w14:paraId="317F1BA2" w14:textId="372780E0" w:rsidR="00B32DB0" w:rsidRPr="00931B17" w:rsidRDefault="00B32DB0" w:rsidP="00B32DB0">
            <w:r>
              <w:t>18</w:t>
            </w:r>
          </w:p>
        </w:tc>
        <w:tc>
          <w:tcPr>
            <w:tcW w:w="1440" w:type="dxa"/>
            <w:noWrap/>
            <w:hideMark/>
          </w:tcPr>
          <w:p w14:paraId="2A3E1BEE" w14:textId="19FA46E9" w:rsidR="00B32DB0" w:rsidRPr="00931B17" w:rsidRDefault="00B32DB0" w:rsidP="00B32DB0">
            <w:r w:rsidRPr="00931B17">
              <w:t>S0986298</w:t>
            </w:r>
          </w:p>
        </w:tc>
        <w:tc>
          <w:tcPr>
            <w:tcW w:w="3741" w:type="dxa"/>
            <w:hideMark/>
          </w:tcPr>
          <w:p w14:paraId="2BC24836" w14:textId="2C28399E" w:rsidR="00B32DB0" w:rsidRPr="00931B17" w:rsidRDefault="00B32DB0" w:rsidP="00B32DB0">
            <w:r w:rsidRPr="00931B17">
              <w:t xml:space="preserve">Using a channel, and then left hand navigation to </w:t>
            </w:r>
            <w:r>
              <w:t>navigate to</w:t>
            </w:r>
            <w:r w:rsidRPr="00931B17">
              <w:t xml:space="preserve"> another section, navigation fails</w:t>
            </w:r>
          </w:p>
        </w:tc>
        <w:tc>
          <w:tcPr>
            <w:tcW w:w="2860" w:type="dxa"/>
            <w:hideMark/>
          </w:tcPr>
          <w:p w14:paraId="575915C9" w14:textId="77777777" w:rsidR="00B32DB0" w:rsidRPr="00931B17" w:rsidRDefault="00B32DB0" w:rsidP="00B32DB0">
            <w:r w:rsidRPr="00931B17">
              <w:t>DAM</w:t>
            </w:r>
          </w:p>
        </w:tc>
      </w:tr>
      <w:tr w:rsidR="00B32DB0" w:rsidRPr="00931B17" w14:paraId="507DA40E" w14:textId="77777777" w:rsidTr="00C57309">
        <w:trPr>
          <w:trHeight w:val="780"/>
        </w:trPr>
        <w:tc>
          <w:tcPr>
            <w:tcW w:w="715" w:type="dxa"/>
          </w:tcPr>
          <w:p w14:paraId="4F989395" w14:textId="0187D74A" w:rsidR="00B32DB0" w:rsidRPr="00931B17" w:rsidRDefault="00B32DB0" w:rsidP="00B32DB0">
            <w:r>
              <w:t>19</w:t>
            </w:r>
          </w:p>
        </w:tc>
        <w:tc>
          <w:tcPr>
            <w:tcW w:w="1440" w:type="dxa"/>
            <w:noWrap/>
            <w:hideMark/>
          </w:tcPr>
          <w:p w14:paraId="5E65A618" w14:textId="7453D829" w:rsidR="00B32DB0" w:rsidRPr="00931B17" w:rsidRDefault="00B32DB0" w:rsidP="00B32DB0">
            <w:r w:rsidRPr="00931B17">
              <w:t>S0997676</w:t>
            </w:r>
          </w:p>
        </w:tc>
        <w:tc>
          <w:tcPr>
            <w:tcW w:w="3741" w:type="dxa"/>
            <w:hideMark/>
          </w:tcPr>
          <w:p w14:paraId="7CA1C8F2" w14:textId="1950BA4A" w:rsidR="00B32DB0" w:rsidRPr="00931B17" w:rsidRDefault="00B32DB0" w:rsidP="00B32DB0">
            <w:r w:rsidRPr="00931B17">
              <w:t xml:space="preserve">Problem Initiating route tasks when router from a </w:t>
            </w:r>
            <w:r>
              <w:t>subgroup</w:t>
            </w:r>
          </w:p>
        </w:tc>
        <w:tc>
          <w:tcPr>
            <w:tcW w:w="2860" w:type="dxa"/>
            <w:hideMark/>
          </w:tcPr>
          <w:p w14:paraId="65A6F122" w14:textId="77777777" w:rsidR="00B32DB0" w:rsidRPr="00931B17" w:rsidRDefault="00B32DB0" w:rsidP="00B32DB0">
            <w:r w:rsidRPr="00931B17">
              <w:t>MARKETING WORKBENCH</w:t>
            </w:r>
          </w:p>
        </w:tc>
      </w:tr>
      <w:tr w:rsidR="00B32DB0" w:rsidRPr="00931B17" w14:paraId="28B6A632" w14:textId="77777777" w:rsidTr="00C57309">
        <w:trPr>
          <w:trHeight w:val="780"/>
        </w:trPr>
        <w:tc>
          <w:tcPr>
            <w:tcW w:w="715" w:type="dxa"/>
          </w:tcPr>
          <w:p w14:paraId="7E5BD263" w14:textId="535AD10D" w:rsidR="00B32DB0" w:rsidRPr="00931B17" w:rsidRDefault="00B32DB0" w:rsidP="00B32DB0">
            <w:r>
              <w:t>20</w:t>
            </w:r>
          </w:p>
        </w:tc>
        <w:tc>
          <w:tcPr>
            <w:tcW w:w="1440" w:type="dxa"/>
            <w:noWrap/>
            <w:hideMark/>
          </w:tcPr>
          <w:p w14:paraId="7F0B8CD7" w14:textId="2B628A2E" w:rsidR="00B32DB0" w:rsidRPr="00931B17" w:rsidRDefault="00B32DB0" w:rsidP="00B32DB0">
            <w:r w:rsidRPr="00931B17">
              <w:t>S0980587</w:t>
            </w:r>
          </w:p>
        </w:tc>
        <w:tc>
          <w:tcPr>
            <w:tcW w:w="3741" w:type="dxa"/>
            <w:hideMark/>
          </w:tcPr>
          <w:p w14:paraId="7927198D" w14:textId="77777777" w:rsidR="00B32DB0" w:rsidRPr="00931B17" w:rsidRDefault="00B32DB0" w:rsidP="00B32DB0">
            <w:r w:rsidRPr="00931B17">
              <w:t>Calendar fails to load in Firefox because of backslash in url</w:t>
            </w:r>
          </w:p>
        </w:tc>
        <w:tc>
          <w:tcPr>
            <w:tcW w:w="2860" w:type="dxa"/>
            <w:hideMark/>
          </w:tcPr>
          <w:p w14:paraId="6C0C2364" w14:textId="77777777" w:rsidR="00B32DB0" w:rsidRPr="00931B17" w:rsidRDefault="00B32DB0" w:rsidP="00B32DB0">
            <w:r w:rsidRPr="00931B17">
              <w:t>DASHBOARD</w:t>
            </w:r>
          </w:p>
        </w:tc>
      </w:tr>
      <w:tr w:rsidR="00B32DB0" w:rsidRPr="00931B17" w14:paraId="3C2F4041" w14:textId="77777777" w:rsidTr="00C57309">
        <w:trPr>
          <w:trHeight w:val="780"/>
        </w:trPr>
        <w:tc>
          <w:tcPr>
            <w:tcW w:w="715" w:type="dxa"/>
          </w:tcPr>
          <w:p w14:paraId="40F6C752" w14:textId="5E12CF24" w:rsidR="00B32DB0" w:rsidRPr="00931B17" w:rsidRDefault="00B32DB0" w:rsidP="00B32DB0">
            <w:r>
              <w:t>21</w:t>
            </w:r>
          </w:p>
        </w:tc>
        <w:tc>
          <w:tcPr>
            <w:tcW w:w="1440" w:type="dxa"/>
            <w:noWrap/>
            <w:hideMark/>
          </w:tcPr>
          <w:p w14:paraId="0212912D" w14:textId="23A30B57" w:rsidR="00B32DB0" w:rsidRPr="00931B17" w:rsidRDefault="00B32DB0" w:rsidP="00B32DB0">
            <w:r w:rsidRPr="00931B17">
              <w:t>S0992974</w:t>
            </w:r>
          </w:p>
        </w:tc>
        <w:tc>
          <w:tcPr>
            <w:tcW w:w="3741" w:type="dxa"/>
            <w:hideMark/>
          </w:tcPr>
          <w:p w14:paraId="1D5829FD" w14:textId="77777777" w:rsidR="00B32DB0" w:rsidRPr="00931B17" w:rsidRDefault="00B32DB0" w:rsidP="00B32DB0">
            <w:r w:rsidRPr="00931B17">
              <w:t>Value marked as obsolete is still available for selection</w:t>
            </w:r>
          </w:p>
        </w:tc>
        <w:tc>
          <w:tcPr>
            <w:tcW w:w="2860" w:type="dxa"/>
            <w:hideMark/>
          </w:tcPr>
          <w:p w14:paraId="5A4FA30E" w14:textId="77777777" w:rsidR="00B32DB0" w:rsidRPr="00931B17" w:rsidRDefault="00B32DB0" w:rsidP="00B32DB0">
            <w:r w:rsidRPr="00931B17">
              <w:t>APPROVALS</w:t>
            </w:r>
          </w:p>
        </w:tc>
      </w:tr>
    </w:tbl>
    <w:p w14:paraId="0755CF6C" w14:textId="77777777" w:rsidR="00887449" w:rsidRPr="008E4635" w:rsidRDefault="00887449" w:rsidP="002C599D"/>
    <w:sectPr w:rsidR="00887449" w:rsidRPr="008E4635" w:rsidSect="00D97655">
      <w:headerReference w:type="default" r:id="rId26"/>
      <w:pgSz w:w="11909" w:h="16834" w:code="9"/>
      <w:pgMar w:top="1440" w:right="864" w:bottom="1440" w:left="864" w:header="720" w:footer="720" w:gutter="677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3">
      <wne:fci wne:fciName="Styl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CC10B" w14:textId="77777777" w:rsidR="000C5ADF" w:rsidRDefault="000C5ADF" w:rsidP="00B71F57">
      <w:r>
        <w:separator/>
      </w:r>
    </w:p>
    <w:p w14:paraId="5C969CC2" w14:textId="77777777" w:rsidR="000C5ADF" w:rsidRDefault="000C5ADF" w:rsidP="00B71F57"/>
    <w:p w14:paraId="1908AF8C" w14:textId="77777777" w:rsidR="000C5ADF" w:rsidRDefault="000C5ADF" w:rsidP="00B71F57"/>
    <w:p w14:paraId="7D434501" w14:textId="77777777" w:rsidR="000C5ADF" w:rsidRDefault="000C5ADF" w:rsidP="00B71F57"/>
    <w:p w14:paraId="18BB2B94" w14:textId="77777777" w:rsidR="000C5ADF" w:rsidRDefault="000C5ADF" w:rsidP="00B71F57"/>
    <w:p w14:paraId="5F839C1D" w14:textId="77777777" w:rsidR="000C5ADF" w:rsidRDefault="000C5ADF" w:rsidP="00B71F57"/>
    <w:p w14:paraId="5708EC16" w14:textId="77777777" w:rsidR="000C5ADF" w:rsidRDefault="000C5ADF" w:rsidP="00B71F57"/>
    <w:p w14:paraId="0C55E2E2" w14:textId="77777777" w:rsidR="000C5ADF" w:rsidRDefault="000C5ADF" w:rsidP="00B71F57"/>
  </w:endnote>
  <w:endnote w:type="continuationSeparator" w:id="0">
    <w:p w14:paraId="1BC1E895" w14:textId="77777777" w:rsidR="000C5ADF" w:rsidRDefault="000C5ADF" w:rsidP="00B71F57">
      <w:r>
        <w:continuationSeparator/>
      </w:r>
    </w:p>
    <w:p w14:paraId="79046F99" w14:textId="77777777" w:rsidR="000C5ADF" w:rsidRDefault="000C5ADF" w:rsidP="00B71F57"/>
    <w:p w14:paraId="3A3A27C2" w14:textId="77777777" w:rsidR="000C5ADF" w:rsidRDefault="000C5ADF" w:rsidP="00B71F57"/>
    <w:p w14:paraId="64141BF6" w14:textId="77777777" w:rsidR="000C5ADF" w:rsidRDefault="000C5ADF" w:rsidP="00B71F57"/>
    <w:p w14:paraId="72818814" w14:textId="77777777" w:rsidR="000C5ADF" w:rsidRDefault="000C5ADF" w:rsidP="00B71F57"/>
    <w:p w14:paraId="6E4E4DB1" w14:textId="77777777" w:rsidR="000C5ADF" w:rsidRDefault="000C5ADF" w:rsidP="00B71F57"/>
    <w:p w14:paraId="4D0764D4" w14:textId="77777777" w:rsidR="000C5ADF" w:rsidRDefault="000C5ADF" w:rsidP="00B71F57"/>
    <w:p w14:paraId="2FB3F7A7" w14:textId="77777777" w:rsidR="000C5ADF" w:rsidRDefault="000C5ADF" w:rsidP="00B71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0E27A" w14:textId="77777777" w:rsidR="001321B2" w:rsidRDefault="009D76D8" w:rsidP="00B71F57">
    <w:r>
      <w:rPr>
        <w:noProof/>
      </w:rPr>
      <w:drawing>
        <wp:inline distT="0" distB="0" distL="0" distR="0" wp14:anchorId="50A939D3" wp14:editId="071C23E8">
          <wp:extent cx="1266825" cy="133350"/>
          <wp:effectExtent l="0" t="0" r="9525" b="0"/>
          <wp:docPr id="10" name="Picture 10" descr="PTK_r_14_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TK_r_14_K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5CFFD" w14:textId="77777777" w:rsidR="001321B2" w:rsidRPr="004A4B37" w:rsidRDefault="001321B2" w:rsidP="00B71F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35948" w14:textId="77777777" w:rsidR="000C5ADF" w:rsidRDefault="000C5ADF" w:rsidP="00B71F57">
      <w:r>
        <w:separator/>
      </w:r>
    </w:p>
    <w:p w14:paraId="4EB522A8" w14:textId="77777777" w:rsidR="000C5ADF" w:rsidRDefault="000C5ADF" w:rsidP="00B71F57"/>
    <w:p w14:paraId="15FF587B" w14:textId="77777777" w:rsidR="000C5ADF" w:rsidRDefault="000C5ADF" w:rsidP="00B71F57"/>
    <w:p w14:paraId="7FF22B2A" w14:textId="77777777" w:rsidR="000C5ADF" w:rsidRDefault="000C5ADF" w:rsidP="00B71F57"/>
    <w:p w14:paraId="086EEB37" w14:textId="77777777" w:rsidR="000C5ADF" w:rsidRDefault="000C5ADF" w:rsidP="00B71F57"/>
    <w:p w14:paraId="22424153" w14:textId="77777777" w:rsidR="000C5ADF" w:rsidRDefault="000C5ADF" w:rsidP="00B71F57"/>
    <w:p w14:paraId="62D0C44C" w14:textId="77777777" w:rsidR="000C5ADF" w:rsidRDefault="000C5ADF" w:rsidP="00B71F57"/>
    <w:p w14:paraId="7E078BD2" w14:textId="77777777" w:rsidR="000C5ADF" w:rsidRDefault="000C5ADF" w:rsidP="00B71F57"/>
  </w:footnote>
  <w:footnote w:type="continuationSeparator" w:id="0">
    <w:p w14:paraId="4D0D20AE" w14:textId="77777777" w:rsidR="000C5ADF" w:rsidRDefault="000C5ADF" w:rsidP="00B71F57">
      <w:r>
        <w:continuationSeparator/>
      </w:r>
    </w:p>
    <w:p w14:paraId="0BAB923A" w14:textId="77777777" w:rsidR="000C5ADF" w:rsidRDefault="000C5ADF" w:rsidP="00B71F57"/>
    <w:p w14:paraId="50156B79" w14:textId="77777777" w:rsidR="000C5ADF" w:rsidRDefault="000C5ADF" w:rsidP="00B71F57"/>
    <w:p w14:paraId="60C8E7D5" w14:textId="77777777" w:rsidR="000C5ADF" w:rsidRDefault="000C5ADF" w:rsidP="00B71F57"/>
    <w:p w14:paraId="1672BF48" w14:textId="77777777" w:rsidR="000C5ADF" w:rsidRDefault="000C5ADF" w:rsidP="00B71F57"/>
    <w:p w14:paraId="4B20EC05" w14:textId="77777777" w:rsidR="000C5ADF" w:rsidRDefault="000C5ADF" w:rsidP="00B71F57"/>
    <w:p w14:paraId="490B64DE" w14:textId="77777777" w:rsidR="000C5ADF" w:rsidRDefault="000C5ADF" w:rsidP="00B71F57"/>
    <w:p w14:paraId="55296573" w14:textId="77777777" w:rsidR="000C5ADF" w:rsidRDefault="000C5ADF" w:rsidP="00B71F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C7B86" w14:textId="77777777" w:rsidR="001321B2" w:rsidRPr="00AF55ED" w:rsidRDefault="001321B2" w:rsidP="008E4635">
    <w:pPr>
      <w:pStyle w:val="Header"/>
    </w:pPr>
    <w:r w:rsidRPr="00AF55ED">
      <w:rPr>
        <w:rStyle w:val="PageNumber"/>
      </w:rPr>
      <w:fldChar w:fldCharType="begin"/>
    </w:r>
    <w:r w:rsidRPr="00AF55ED">
      <w:rPr>
        <w:rStyle w:val="PageNumber"/>
      </w:rPr>
      <w:instrText xml:space="preserve">PAGE  </w:instrText>
    </w:r>
    <w:r w:rsidRPr="00AF55ED">
      <w:rPr>
        <w:rStyle w:val="PageNumber"/>
      </w:rPr>
      <w:fldChar w:fldCharType="separate"/>
    </w:r>
    <w:r w:rsidR="008A4D5B">
      <w:rPr>
        <w:rStyle w:val="PageNumber"/>
        <w:noProof/>
      </w:rPr>
      <w:t>6</w:t>
    </w:r>
    <w:r w:rsidRPr="00AF55ED">
      <w:rPr>
        <w:rStyle w:val="PageNumber"/>
      </w:rPr>
      <w:fldChar w:fldCharType="end"/>
    </w:r>
    <w:r w:rsidRPr="00AF55ED">
      <w:rPr>
        <w:rStyle w:val="PageNumber"/>
      </w:rPr>
      <w:t xml:space="preserve">  </w:t>
    </w:r>
    <w:r w:rsidRPr="00AF55ED">
      <w:rPr>
        <w:rStyle w:val="PageNumber"/>
        <w:b w:val="0"/>
      </w:rPr>
      <w:t>SAS</w:t>
    </w:r>
    <w:r w:rsidRPr="00AF55ED">
      <w:rPr>
        <w:rStyle w:val="PageNumber"/>
        <w:b w:val="0"/>
        <w:vertAlign w:val="superscript"/>
      </w:rPr>
      <w:t>®</w:t>
    </w:r>
    <w:r w:rsidRPr="00AF55ED">
      <w:t xml:space="preserve">: </w:t>
    </w:r>
    <w:fldSimple w:instr=" STYLEREF  DocumentTitle  \* MERGEFORMAT ">
      <w:r w:rsidR="008A4D5B">
        <w:rPr>
          <w:noProof/>
        </w:rPr>
        <w:t>SAS MOM 6.0 R 14 Update 1 Hotfix 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10319" w14:textId="77777777" w:rsidR="001321B2" w:rsidRDefault="009D76D8" w:rsidP="00B71F57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8A2FFAA" wp14:editId="1036ECB6">
          <wp:simplePos x="0" y="0"/>
          <wp:positionH relativeFrom="column">
            <wp:posOffset>4324985</wp:posOffset>
          </wp:positionH>
          <wp:positionV relativeFrom="paragraph">
            <wp:posOffset>0</wp:posOffset>
          </wp:positionV>
          <wp:extent cx="1481455" cy="178435"/>
          <wp:effectExtent l="0" t="0" r="4445" b="0"/>
          <wp:wrapTopAndBottom/>
          <wp:docPr id="8" name="Picture 1" descr="quarter_inch_squ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rter_inch_squa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178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623AE54" wp14:editId="41E3866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5680" cy="406400"/>
          <wp:effectExtent l="0" t="0" r="0" b="0"/>
          <wp:wrapNone/>
          <wp:docPr id="9" name="Picture 9" descr="SAS_med_BW-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S_med_BW-K_wor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758ED" w14:textId="77777777" w:rsidR="001321B2" w:rsidRDefault="006416E1" w:rsidP="00B71F57">
    <w:pPr>
      <w:pStyle w:val="Header"/>
    </w:pPr>
    <w:r>
      <w:fldChar w:fldCharType="begin"/>
    </w:r>
    <w:r>
      <w:instrText xml:space="preserve"> STYLEREF  ContentsHead  \* MERGEFORMAT </w:instrText>
    </w:r>
    <w:r>
      <w:fldChar w:fldCharType="separate"/>
    </w:r>
    <w:r w:rsidR="00D10FE9">
      <w:rPr>
        <w:b/>
        <w:bCs/>
        <w:noProof/>
      </w:rPr>
      <w:t>Error! No text of specified style in document.</w:t>
    </w:r>
    <w:r>
      <w:rPr>
        <w:noProof/>
      </w:rPr>
      <w:fldChar w:fldCharType="end"/>
    </w:r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1321B2">
      <w:rPr>
        <w:rStyle w:val="PageNumber"/>
      </w:rPr>
      <w:t>iii</w:t>
    </w:r>
    <w:r w:rsidR="001321B2">
      <w:rPr>
        <w:rStyle w:val="PageNumber"/>
      </w:rPr>
      <w:fldChar w:fldCharType="end"/>
    </w:r>
  </w:p>
  <w:p w14:paraId="476B3EDC" w14:textId="77777777" w:rsidR="001321B2" w:rsidRPr="00495876" w:rsidRDefault="001321B2" w:rsidP="00B71F5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8C9DB" w14:textId="77777777" w:rsidR="001321B2" w:rsidRDefault="001321B2" w:rsidP="00B71F57">
    <w:pPr>
      <w:pStyle w:val="HeaderOdd"/>
    </w:pPr>
    <w:r>
      <w:t xml:space="preserve"> 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5FE6">
      <w:rPr>
        <w:rStyle w:val="PageNumber"/>
        <w:noProof/>
      </w:rPr>
      <w:t>iii</w:t>
    </w:r>
    <w:r>
      <w:rPr>
        <w:rStyle w:val="PageNumber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68D50" w14:textId="77777777" w:rsidR="001321B2" w:rsidRDefault="001321B2" w:rsidP="00DB494B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203A">
      <w:rPr>
        <w:rStyle w:val="PageNumber"/>
        <w:noProof/>
      </w:rPr>
      <w:t>4</w:t>
    </w:r>
    <w:r>
      <w:rPr>
        <w:rStyle w:val="PageNumber"/>
      </w:rPr>
      <w:fldChar w:fldCharType="end"/>
    </w:r>
  </w:p>
  <w:p w14:paraId="7508154B" w14:textId="77777777" w:rsidR="001321B2" w:rsidRDefault="001321B2" w:rsidP="00B71F57">
    <w:pPr>
      <w:pStyle w:val="Header"/>
      <w:rPr>
        <w:rStyle w:val="PageNumber"/>
      </w:rPr>
    </w:pPr>
  </w:p>
  <w:p w14:paraId="5225D947" w14:textId="77777777" w:rsidR="001321B2" w:rsidRDefault="001321B2" w:rsidP="00B71F57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35174" w14:textId="77777777" w:rsidR="001321B2" w:rsidRDefault="00E1479B" w:rsidP="00044C7E">
    <w:pPr>
      <w:pStyle w:val="HeaderOdd"/>
    </w:pPr>
    <w:fldSimple w:instr=" STYLEREF  &quot;Heading 1,PartHeading,H1&quot;  \* MERGEFORMAT ">
      <w:r w:rsidR="000D203A">
        <w:rPr>
          <w:noProof/>
        </w:rPr>
        <w:t>SAS MOM 6.0 R 14 Update 1 Hotfix 1</w:t>
      </w:r>
    </w:fldSimple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0D203A">
      <w:rPr>
        <w:rStyle w:val="PageNumber"/>
        <w:noProof/>
      </w:rPr>
      <w:t>5</w:t>
    </w:r>
    <w:r w:rsidR="001321B2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A66"/>
    <w:multiLevelType w:val="hybridMultilevel"/>
    <w:tmpl w:val="126E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C23C3"/>
    <w:multiLevelType w:val="hybridMultilevel"/>
    <w:tmpl w:val="0E8EA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25BED"/>
    <w:multiLevelType w:val="hybridMultilevel"/>
    <w:tmpl w:val="B49E9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21B4F"/>
    <w:multiLevelType w:val="hybridMultilevel"/>
    <w:tmpl w:val="6F266F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3C2AFE"/>
    <w:multiLevelType w:val="multilevel"/>
    <w:tmpl w:val="2BA4BFBE"/>
    <w:lvl w:ilvl="0">
      <w:start w:val="1"/>
      <w:numFmt w:val="decimal"/>
      <w:pStyle w:val="Heading1"/>
      <w:lvlText w:val="%1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000000"/>
        <w:spacing w:val="0"/>
        <w:position w:val="0"/>
        <w:sz w:val="96"/>
        <w:szCs w:val="9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Restart w:val="0"/>
      <w:pStyle w:val="Figure"/>
      <w:lvlText w:val="Figure %5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5">
      <w:start w:val="1"/>
      <w:numFmt w:val="decimal"/>
      <w:lvlRestart w:val="0"/>
      <w:pStyle w:val="Table"/>
      <w:lvlText w:val="Table %6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6">
      <w:start w:val="1"/>
      <w:numFmt w:val="decimal"/>
      <w:lvlRestart w:val="0"/>
      <w:pStyle w:val="AppendixHead"/>
      <w:lvlText w:val="%7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sz w:val="96"/>
      </w:rPr>
    </w:lvl>
    <w:lvl w:ilvl="7">
      <w:start w:val="1"/>
      <w:numFmt w:val="decimal"/>
      <w:lvlText w:val="%1.%2.%3.%4.%5.%6.%7.%8."/>
      <w:lvlJc w:val="left"/>
      <w:pPr>
        <w:tabs>
          <w:tab w:val="num" w:pos="5839"/>
        </w:tabs>
        <w:ind w:left="5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9"/>
        </w:tabs>
        <w:ind w:left="6199" w:hanging="1440"/>
      </w:pPr>
      <w:rPr>
        <w:rFonts w:hint="default"/>
      </w:rPr>
    </w:lvl>
  </w:abstractNum>
  <w:abstractNum w:abstractNumId="5">
    <w:nsid w:val="0F4034C3"/>
    <w:multiLevelType w:val="multilevel"/>
    <w:tmpl w:val="6FBE663E"/>
    <w:styleLink w:val="listbullet"/>
    <w:lvl w:ilvl="0">
      <w:start w:val="1"/>
      <w:numFmt w:val="bullet"/>
      <w:lvlText w:val="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hint="default"/>
        <w:color w:val="auto"/>
      </w:rPr>
    </w:lvl>
    <w:lvl w:ilvl="3">
      <w:start w:val="1"/>
      <w:numFmt w:val="bullet"/>
      <w:lvlText w:val=""/>
      <w:lvlJc w:val="left"/>
      <w:pPr>
        <w:tabs>
          <w:tab w:val="num" w:pos="0"/>
        </w:tabs>
        <w:ind w:left="324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F9D37E3"/>
    <w:multiLevelType w:val="hybridMultilevel"/>
    <w:tmpl w:val="F5B6F1DC"/>
    <w:lvl w:ilvl="0" w:tplc="0FEC200E">
      <w:start w:val="1"/>
      <w:numFmt w:val="decimal"/>
      <w:pStyle w:val="Numbering2"/>
      <w:lvlText w:val="%1."/>
      <w:lvlJc w:val="left"/>
      <w:pPr>
        <w:tabs>
          <w:tab w:val="num" w:pos="3528"/>
        </w:tabs>
        <w:ind w:left="3528" w:hanging="360"/>
      </w:pPr>
      <w:rPr>
        <w:rFonts w:hint="default"/>
        <w:b w:val="0"/>
        <w:i w:val="0"/>
      </w:rPr>
    </w:lvl>
    <w:lvl w:ilvl="1" w:tplc="306AB924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0E6A34BE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BEF090F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29DAEAB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4E46A36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03A29ED8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512C9B26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67849D4A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7">
    <w:nsid w:val="12435A2A"/>
    <w:multiLevelType w:val="hybridMultilevel"/>
    <w:tmpl w:val="5D4A7866"/>
    <w:lvl w:ilvl="0" w:tplc="F4AE5D64">
      <w:start w:val="1"/>
      <w:numFmt w:val="lowerRoman"/>
      <w:pStyle w:val="Numberingi"/>
      <w:lvlText w:val="%1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E8139D"/>
    <w:multiLevelType w:val="multilevel"/>
    <w:tmpl w:val="DDB630BE"/>
    <w:name w:val="listnumberstart33222"/>
    <w:numStyleLink w:val="listnumber"/>
  </w:abstractNum>
  <w:abstractNum w:abstractNumId="9">
    <w:nsid w:val="1E0F6F78"/>
    <w:multiLevelType w:val="hybridMultilevel"/>
    <w:tmpl w:val="52D87B64"/>
    <w:lvl w:ilvl="0" w:tplc="0409000F">
      <w:start w:val="1"/>
      <w:numFmt w:val="decimal"/>
      <w:lvlText w:val="%1."/>
      <w:lvlJc w:val="left"/>
      <w:pPr>
        <w:ind w:left="1484" w:hanging="360"/>
      </w:pPr>
    </w:lvl>
    <w:lvl w:ilvl="1" w:tplc="04090019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0">
    <w:nsid w:val="1EBE0962"/>
    <w:multiLevelType w:val="multilevel"/>
    <w:tmpl w:val="0409001F"/>
    <w:name w:val="listnumberstart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1">
    <w:nsid w:val="206F7B70"/>
    <w:multiLevelType w:val="hybridMultilevel"/>
    <w:tmpl w:val="8F24B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B723C2"/>
    <w:multiLevelType w:val="hybridMultilevel"/>
    <w:tmpl w:val="EC4E1B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C810DA"/>
    <w:multiLevelType w:val="multilevel"/>
    <w:tmpl w:val="04090023"/>
    <w:name w:val="listnumberstart2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60420C1"/>
    <w:multiLevelType w:val="hybridMultilevel"/>
    <w:tmpl w:val="DA30E228"/>
    <w:lvl w:ilvl="0" w:tplc="D144ADD0">
      <w:start w:val="1"/>
      <w:numFmt w:val="decimal"/>
      <w:pStyle w:val="Numbering4"/>
      <w:lvlText w:val="%1."/>
      <w:lvlJc w:val="left"/>
      <w:pPr>
        <w:tabs>
          <w:tab w:val="num" w:pos="3067"/>
        </w:tabs>
        <w:ind w:left="306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7"/>
        </w:tabs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7"/>
        </w:tabs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7"/>
        </w:tabs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7"/>
        </w:tabs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7"/>
        </w:tabs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7"/>
        </w:tabs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7"/>
        </w:tabs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7"/>
        </w:tabs>
        <w:ind w:left="8107" w:hanging="180"/>
      </w:pPr>
    </w:lvl>
  </w:abstractNum>
  <w:abstractNum w:abstractNumId="15">
    <w:nsid w:val="2CF148FE"/>
    <w:multiLevelType w:val="hybridMultilevel"/>
    <w:tmpl w:val="63900ECC"/>
    <w:lvl w:ilvl="0" w:tplc="EE4EEE68">
      <w:start w:val="1"/>
      <w:numFmt w:val="decimal"/>
      <w:pStyle w:val="Numbering1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C6E82B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C8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F8A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380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64D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589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66B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107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C91480"/>
    <w:multiLevelType w:val="multilevel"/>
    <w:tmpl w:val="DDB630BE"/>
    <w:name w:val="listnumberstart"/>
    <w:numStyleLink w:val="listnumber"/>
  </w:abstractNum>
  <w:abstractNum w:abstractNumId="17">
    <w:nsid w:val="33E5140B"/>
    <w:multiLevelType w:val="multilevel"/>
    <w:tmpl w:val="DFC640F6"/>
    <w:name w:val="listnumberstart33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firstLine="108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080" w:firstLine="10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480573E"/>
    <w:multiLevelType w:val="hybridMultilevel"/>
    <w:tmpl w:val="4D4E2C8A"/>
    <w:lvl w:ilvl="0" w:tplc="DA548060">
      <w:start w:val="1"/>
      <w:numFmt w:val="bullet"/>
      <w:pStyle w:val="list1"/>
      <w:lvlText w:val="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315"/>
        </w:tabs>
        <w:ind w:left="73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035"/>
        </w:tabs>
        <w:ind w:left="80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55"/>
        </w:tabs>
        <w:ind w:left="8755" w:hanging="360"/>
      </w:pPr>
      <w:rPr>
        <w:rFonts w:ascii="Wingdings" w:hAnsi="Wingdings" w:hint="default"/>
      </w:rPr>
    </w:lvl>
  </w:abstractNum>
  <w:abstractNum w:abstractNumId="19">
    <w:nsid w:val="3AE0595A"/>
    <w:multiLevelType w:val="hybridMultilevel"/>
    <w:tmpl w:val="E7A66D96"/>
    <w:lvl w:ilvl="0" w:tplc="DB2CC5BC">
      <w:start w:val="1"/>
      <w:numFmt w:val="lowerLetter"/>
      <w:pStyle w:val="Numberinga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684B46"/>
    <w:multiLevelType w:val="hybridMultilevel"/>
    <w:tmpl w:val="FE663E32"/>
    <w:lvl w:ilvl="0" w:tplc="96E078DE">
      <w:start w:val="1"/>
      <w:numFmt w:val="decimal"/>
      <w:pStyle w:val="SubheadingNumber"/>
      <w:lvlText w:val="%1. "/>
      <w:lvlJc w:val="left"/>
      <w:pPr>
        <w:tabs>
          <w:tab w:val="num" w:pos="3701"/>
        </w:tabs>
        <w:ind w:left="3701" w:hanging="461"/>
      </w:pPr>
      <w:rPr>
        <w:rFonts w:hint="default"/>
        <w:color w:val="auto"/>
      </w:rPr>
    </w:lvl>
    <w:lvl w:ilvl="1" w:tplc="4F7A933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681E9DC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5828775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A6101E4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284E7B0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AC084CD8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4AF05778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19CAA62E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1">
    <w:nsid w:val="401236F3"/>
    <w:multiLevelType w:val="hybridMultilevel"/>
    <w:tmpl w:val="7F22C450"/>
    <w:lvl w:ilvl="0" w:tplc="1DE2B968">
      <w:start w:val="1"/>
      <w:numFmt w:val="decimal"/>
      <w:pStyle w:val="Numbering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B46F11"/>
    <w:multiLevelType w:val="hybridMultilevel"/>
    <w:tmpl w:val="9E0A52AA"/>
    <w:lvl w:ilvl="0" w:tplc="4984A586">
      <w:start w:val="1"/>
      <w:numFmt w:val="bullet"/>
      <w:pStyle w:val="SubheadingBullet"/>
      <w:lvlText w:val=""/>
      <w:lvlJc w:val="left"/>
      <w:pPr>
        <w:tabs>
          <w:tab w:val="num" w:pos="3701"/>
        </w:tabs>
        <w:ind w:left="3701" w:hanging="461"/>
      </w:pPr>
      <w:rPr>
        <w:rFonts w:ascii="Wingdings" w:hAnsi="Wingdings" w:hint="default"/>
      </w:rPr>
    </w:lvl>
    <w:lvl w:ilvl="1" w:tplc="9D6A7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1E48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4A9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1299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5E05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6BA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AE0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2C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896091"/>
    <w:multiLevelType w:val="hybridMultilevel"/>
    <w:tmpl w:val="6C30C99E"/>
    <w:lvl w:ilvl="0" w:tplc="ABC8B53C">
      <w:start w:val="1"/>
      <w:numFmt w:val="bullet"/>
      <w:pStyle w:val="list2"/>
      <w:lvlText w:val=""/>
      <w:lvlJc w:val="left"/>
      <w:pPr>
        <w:tabs>
          <w:tab w:val="num" w:pos="1872"/>
        </w:tabs>
        <w:ind w:left="25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603"/>
        </w:tabs>
        <w:ind w:left="76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323"/>
        </w:tabs>
        <w:ind w:left="83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043"/>
        </w:tabs>
        <w:ind w:left="9043" w:hanging="360"/>
      </w:pPr>
      <w:rPr>
        <w:rFonts w:ascii="Wingdings" w:hAnsi="Wingdings" w:hint="default"/>
      </w:rPr>
    </w:lvl>
  </w:abstractNum>
  <w:abstractNum w:abstractNumId="24">
    <w:nsid w:val="4A0F54C8"/>
    <w:multiLevelType w:val="hybridMultilevel"/>
    <w:tmpl w:val="7334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FE0FCC"/>
    <w:multiLevelType w:val="multilevel"/>
    <w:tmpl w:val="33A00974"/>
    <w:lvl w:ilvl="0">
      <w:start w:val="1"/>
      <w:numFmt w:val="decimal"/>
      <w:lvlText w:val="%1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000000"/>
        <w:spacing w:val="0"/>
        <w:position w:val="0"/>
        <w:sz w:val="96"/>
        <w:szCs w:val="9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7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Restart w:val="0"/>
      <w:lvlText w:val="Figure %5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5">
      <w:start w:val="1"/>
      <w:numFmt w:val="decimal"/>
      <w:lvlRestart w:val="0"/>
      <w:lvlText w:val="Table %6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6">
      <w:start w:val="1"/>
      <w:numFmt w:val="decimal"/>
      <w:lvlRestart w:val="0"/>
      <w:lvlText w:val="%7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sz w:val="96"/>
      </w:rPr>
    </w:lvl>
    <w:lvl w:ilvl="7">
      <w:start w:val="1"/>
      <w:numFmt w:val="decimal"/>
      <w:lvlText w:val="%1.%2.%3.%4.%5.%6.%7.%8."/>
      <w:lvlJc w:val="left"/>
      <w:pPr>
        <w:tabs>
          <w:tab w:val="num" w:pos="5839"/>
        </w:tabs>
        <w:ind w:left="5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9"/>
        </w:tabs>
        <w:ind w:left="6199" w:hanging="1440"/>
      </w:pPr>
      <w:rPr>
        <w:rFonts w:hint="default"/>
      </w:rPr>
    </w:lvl>
  </w:abstractNum>
  <w:abstractNum w:abstractNumId="26">
    <w:nsid w:val="4D2009B6"/>
    <w:multiLevelType w:val="hybridMultilevel"/>
    <w:tmpl w:val="541AF9C8"/>
    <w:lvl w:ilvl="0" w:tplc="478C2C14">
      <w:start w:val="1"/>
      <w:numFmt w:val="decimal"/>
      <w:pStyle w:val="TOC5"/>
      <w:lvlText w:val="Appendix %1."/>
      <w:lvlJc w:val="left"/>
      <w:pPr>
        <w:tabs>
          <w:tab w:val="num" w:pos="1080"/>
        </w:tabs>
        <w:ind w:left="288" w:hanging="288"/>
      </w:pPr>
      <w:rPr>
        <w:rFonts w:ascii="Times New Roman" w:hAnsi="Times New Roman" w:hint="default"/>
        <w:b w:val="0"/>
        <w:i/>
        <w:color w:val="auto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8B7771"/>
    <w:multiLevelType w:val="hybridMultilevel"/>
    <w:tmpl w:val="7FD47820"/>
    <w:lvl w:ilvl="0" w:tplc="2BD4A9EE">
      <w:start w:val="1"/>
      <w:numFmt w:val="decimal"/>
      <w:pStyle w:val="Numbering5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B2CCC7D2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5EB008F0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589E285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1B9CB8C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34ADE24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9E08423E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A616061E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2130745C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28">
    <w:nsid w:val="55212CC1"/>
    <w:multiLevelType w:val="hybridMultilevel"/>
    <w:tmpl w:val="E6060E04"/>
    <w:lvl w:ilvl="0" w:tplc="CF548548">
      <w:start w:val="1"/>
      <w:numFmt w:val="decimal"/>
      <w:lvlText w:val="Figure No.%1 "/>
      <w:lvlJc w:val="left"/>
      <w:pPr>
        <w:tabs>
          <w:tab w:val="num" w:pos="720"/>
        </w:tabs>
        <w:ind w:left="1944" w:hanging="1224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6A965E3"/>
    <w:multiLevelType w:val="hybridMultilevel"/>
    <w:tmpl w:val="AF8ACD4E"/>
    <w:lvl w:ilvl="0" w:tplc="E214BAE6">
      <w:start w:val="1"/>
      <w:numFmt w:val="bullet"/>
      <w:pStyle w:val="list3"/>
      <w:lvlText w:val="o"/>
      <w:lvlJc w:val="left"/>
      <w:pPr>
        <w:tabs>
          <w:tab w:val="num" w:pos="2520"/>
        </w:tabs>
        <w:ind w:left="28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FF6821"/>
    <w:multiLevelType w:val="hybridMultilevel"/>
    <w:tmpl w:val="1150AF1C"/>
    <w:name w:val="listnumberstart2222"/>
    <w:lvl w:ilvl="0" w:tplc="371C9FA2">
      <w:start w:val="1"/>
      <w:numFmt w:val="decimal"/>
      <w:pStyle w:val="Numbering6"/>
      <w:lvlText w:val="%1."/>
      <w:lvlJc w:val="left"/>
      <w:pPr>
        <w:tabs>
          <w:tab w:val="num" w:pos="1987"/>
        </w:tabs>
        <w:ind w:left="1987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76309090" w:tentative="1">
      <w:start w:val="1"/>
      <w:numFmt w:val="lowerLetter"/>
      <w:lvlText w:val="%2."/>
      <w:lvlJc w:val="left"/>
      <w:pPr>
        <w:tabs>
          <w:tab w:val="num" w:pos="3427"/>
        </w:tabs>
        <w:ind w:left="3427" w:hanging="360"/>
      </w:pPr>
    </w:lvl>
    <w:lvl w:ilvl="2" w:tplc="58FC32A4" w:tentative="1">
      <w:start w:val="1"/>
      <w:numFmt w:val="lowerRoman"/>
      <w:lvlText w:val="%3."/>
      <w:lvlJc w:val="right"/>
      <w:pPr>
        <w:tabs>
          <w:tab w:val="num" w:pos="4147"/>
        </w:tabs>
        <w:ind w:left="4147" w:hanging="180"/>
      </w:pPr>
    </w:lvl>
    <w:lvl w:ilvl="3" w:tplc="4C3ADE86" w:tentative="1">
      <w:start w:val="1"/>
      <w:numFmt w:val="decimal"/>
      <w:lvlText w:val="%4."/>
      <w:lvlJc w:val="left"/>
      <w:pPr>
        <w:tabs>
          <w:tab w:val="num" w:pos="4867"/>
        </w:tabs>
        <w:ind w:left="4867" w:hanging="360"/>
      </w:pPr>
    </w:lvl>
    <w:lvl w:ilvl="4" w:tplc="5A68CE50" w:tentative="1">
      <w:start w:val="1"/>
      <w:numFmt w:val="lowerLetter"/>
      <w:lvlText w:val="%5."/>
      <w:lvlJc w:val="left"/>
      <w:pPr>
        <w:tabs>
          <w:tab w:val="num" w:pos="5587"/>
        </w:tabs>
        <w:ind w:left="5587" w:hanging="360"/>
      </w:pPr>
    </w:lvl>
    <w:lvl w:ilvl="5" w:tplc="70829470" w:tentative="1">
      <w:start w:val="1"/>
      <w:numFmt w:val="lowerRoman"/>
      <w:lvlText w:val="%6."/>
      <w:lvlJc w:val="right"/>
      <w:pPr>
        <w:tabs>
          <w:tab w:val="num" w:pos="6307"/>
        </w:tabs>
        <w:ind w:left="6307" w:hanging="180"/>
      </w:pPr>
    </w:lvl>
    <w:lvl w:ilvl="6" w:tplc="18DE566E" w:tentative="1">
      <w:start w:val="1"/>
      <w:numFmt w:val="decimal"/>
      <w:lvlText w:val="%7."/>
      <w:lvlJc w:val="left"/>
      <w:pPr>
        <w:tabs>
          <w:tab w:val="num" w:pos="7027"/>
        </w:tabs>
        <w:ind w:left="7027" w:hanging="360"/>
      </w:pPr>
    </w:lvl>
    <w:lvl w:ilvl="7" w:tplc="235E438A" w:tentative="1">
      <w:start w:val="1"/>
      <w:numFmt w:val="lowerLetter"/>
      <w:lvlText w:val="%8."/>
      <w:lvlJc w:val="left"/>
      <w:pPr>
        <w:tabs>
          <w:tab w:val="num" w:pos="7747"/>
        </w:tabs>
        <w:ind w:left="7747" w:hanging="360"/>
      </w:pPr>
    </w:lvl>
    <w:lvl w:ilvl="8" w:tplc="95C8A4F2" w:tentative="1">
      <w:start w:val="1"/>
      <w:numFmt w:val="lowerRoman"/>
      <w:lvlText w:val="%9."/>
      <w:lvlJc w:val="right"/>
      <w:pPr>
        <w:tabs>
          <w:tab w:val="num" w:pos="8467"/>
        </w:tabs>
        <w:ind w:left="8467" w:hanging="180"/>
      </w:pPr>
    </w:lvl>
  </w:abstractNum>
  <w:abstractNum w:abstractNumId="31">
    <w:nsid w:val="74732F2F"/>
    <w:multiLevelType w:val="multilevel"/>
    <w:tmpl w:val="DDB630BE"/>
    <w:styleLink w:val="listnumber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787D2F5B"/>
    <w:multiLevelType w:val="hybridMultilevel"/>
    <w:tmpl w:val="BF34C3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9811794"/>
    <w:multiLevelType w:val="hybridMultilevel"/>
    <w:tmpl w:val="3C725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2"/>
  </w:num>
  <w:num w:numId="3">
    <w:abstractNumId w:val="15"/>
  </w:num>
  <w:num w:numId="4">
    <w:abstractNumId w:val="6"/>
  </w:num>
  <w:num w:numId="5">
    <w:abstractNumId w:val="21"/>
  </w:num>
  <w:num w:numId="6">
    <w:abstractNumId w:val="14"/>
  </w:num>
  <w:num w:numId="7">
    <w:abstractNumId w:val="19"/>
  </w:num>
  <w:num w:numId="8">
    <w:abstractNumId w:val="18"/>
  </w:num>
  <w:num w:numId="9">
    <w:abstractNumId w:val="23"/>
  </w:num>
  <w:num w:numId="10">
    <w:abstractNumId w:val="27"/>
  </w:num>
  <w:num w:numId="11">
    <w:abstractNumId w:val="30"/>
  </w:num>
  <w:num w:numId="12">
    <w:abstractNumId w:val="25"/>
  </w:num>
  <w:num w:numId="13">
    <w:abstractNumId w:val="31"/>
  </w:num>
  <w:num w:numId="14">
    <w:abstractNumId w:val="5"/>
  </w:num>
  <w:num w:numId="15">
    <w:abstractNumId w:val="7"/>
  </w:num>
  <w:num w:numId="16">
    <w:abstractNumId w:val="26"/>
  </w:num>
  <w:num w:numId="17">
    <w:abstractNumId w:val="29"/>
  </w:num>
  <w:num w:numId="18">
    <w:abstractNumId w:val="0"/>
  </w:num>
  <w:num w:numId="19">
    <w:abstractNumId w:val="33"/>
  </w:num>
  <w:num w:numId="20">
    <w:abstractNumId w:val="32"/>
  </w:num>
  <w:num w:numId="21">
    <w:abstractNumId w:val="12"/>
  </w:num>
  <w:num w:numId="22">
    <w:abstractNumId w:val="9"/>
  </w:num>
  <w:num w:numId="23">
    <w:abstractNumId w:val="24"/>
  </w:num>
  <w:num w:numId="24">
    <w:abstractNumId w:val="11"/>
  </w:num>
  <w:num w:numId="25">
    <w:abstractNumId w:val="3"/>
  </w:num>
  <w:num w:numId="26">
    <w:abstractNumId w:val="28"/>
  </w:num>
  <w:num w:numId="27">
    <w:abstractNumId w:val="2"/>
  </w:num>
  <w:num w:numId="28">
    <w:abstractNumId w:val="4"/>
  </w:num>
  <w:num w:numId="29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47"/>
    <w:rsid w:val="00000A90"/>
    <w:rsid w:val="0000224B"/>
    <w:rsid w:val="00002D78"/>
    <w:rsid w:val="00004349"/>
    <w:rsid w:val="00005FE1"/>
    <w:rsid w:val="000066F5"/>
    <w:rsid w:val="0000714C"/>
    <w:rsid w:val="00012202"/>
    <w:rsid w:val="0001570F"/>
    <w:rsid w:val="0001600B"/>
    <w:rsid w:val="00016F3E"/>
    <w:rsid w:val="00017F07"/>
    <w:rsid w:val="00020DB7"/>
    <w:rsid w:val="00022905"/>
    <w:rsid w:val="000238AC"/>
    <w:rsid w:val="00024C3A"/>
    <w:rsid w:val="00025354"/>
    <w:rsid w:val="00026DC9"/>
    <w:rsid w:val="0003013F"/>
    <w:rsid w:val="0003175E"/>
    <w:rsid w:val="0003313B"/>
    <w:rsid w:val="00037362"/>
    <w:rsid w:val="00037C06"/>
    <w:rsid w:val="00040CD8"/>
    <w:rsid w:val="00041458"/>
    <w:rsid w:val="00042913"/>
    <w:rsid w:val="00043FEC"/>
    <w:rsid w:val="00044C7E"/>
    <w:rsid w:val="0004526B"/>
    <w:rsid w:val="00046867"/>
    <w:rsid w:val="00051662"/>
    <w:rsid w:val="00051C94"/>
    <w:rsid w:val="00053D7F"/>
    <w:rsid w:val="00053E9E"/>
    <w:rsid w:val="00055FB8"/>
    <w:rsid w:val="000613DE"/>
    <w:rsid w:val="0006176C"/>
    <w:rsid w:val="000642EE"/>
    <w:rsid w:val="000656FE"/>
    <w:rsid w:val="00065BEC"/>
    <w:rsid w:val="00066681"/>
    <w:rsid w:val="00070B87"/>
    <w:rsid w:val="000740D2"/>
    <w:rsid w:val="00075C58"/>
    <w:rsid w:val="0007669B"/>
    <w:rsid w:val="00076F83"/>
    <w:rsid w:val="00077669"/>
    <w:rsid w:val="00077A4D"/>
    <w:rsid w:val="00082206"/>
    <w:rsid w:val="0008254D"/>
    <w:rsid w:val="000837D5"/>
    <w:rsid w:val="00085FE6"/>
    <w:rsid w:val="0008699C"/>
    <w:rsid w:val="000873A2"/>
    <w:rsid w:val="000916C8"/>
    <w:rsid w:val="00094546"/>
    <w:rsid w:val="00095026"/>
    <w:rsid w:val="000A202F"/>
    <w:rsid w:val="000A2456"/>
    <w:rsid w:val="000A3A18"/>
    <w:rsid w:val="000A3F3B"/>
    <w:rsid w:val="000A4C13"/>
    <w:rsid w:val="000A6318"/>
    <w:rsid w:val="000B073F"/>
    <w:rsid w:val="000B0DF4"/>
    <w:rsid w:val="000B2F0A"/>
    <w:rsid w:val="000B352F"/>
    <w:rsid w:val="000C1A7C"/>
    <w:rsid w:val="000C3971"/>
    <w:rsid w:val="000C55E7"/>
    <w:rsid w:val="000C5ADF"/>
    <w:rsid w:val="000C6397"/>
    <w:rsid w:val="000D14E0"/>
    <w:rsid w:val="000D203A"/>
    <w:rsid w:val="000D2482"/>
    <w:rsid w:val="000D38FC"/>
    <w:rsid w:val="000D6415"/>
    <w:rsid w:val="000E0CEE"/>
    <w:rsid w:val="000E188E"/>
    <w:rsid w:val="000E2D77"/>
    <w:rsid w:val="000E3FBE"/>
    <w:rsid w:val="000E43AE"/>
    <w:rsid w:val="000E46A7"/>
    <w:rsid w:val="000E5A2C"/>
    <w:rsid w:val="000F0C4A"/>
    <w:rsid w:val="000F292B"/>
    <w:rsid w:val="000F3FE3"/>
    <w:rsid w:val="000F4D5E"/>
    <w:rsid w:val="000F56C2"/>
    <w:rsid w:val="000F5F70"/>
    <w:rsid w:val="000F66BB"/>
    <w:rsid w:val="000F6DB5"/>
    <w:rsid w:val="000F7A9A"/>
    <w:rsid w:val="00100A75"/>
    <w:rsid w:val="00103219"/>
    <w:rsid w:val="001059F3"/>
    <w:rsid w:val="00107251"/>
    <w:rsid w:val="00110497"/>
    <w:rsid w:val="00111D52"/>
    <w:rsid w:val="00111F86"/>
    <w:rsid w:val="0011284B"/>
    <w:rsid w:val="001146AE"/>
    <w:rsid w:val="00114EE8"/>
    <w:rsid w:val="00115FF0"/>
    <w:rsid w:val="00117BB8"/>
    <w:rsid w:val="001200A3"/>
    <w:rsid w:val="001212F1"/>
    <w:rsid w:val="00126B35"/>
    <w:rsid w:val="00130292"/>
    <w:rsid w:val="00131BF4"/>
    <w:rsid w:val="001321B2"/>
    <w:rsid w:val="001326E2"/>
    <w:rsid w:val="00132E52"/>
    <w:rsid w:val="00132F48"/>
    <w:rsid w:val="00133D91"/>
    <w:rsid w:val="00136367"/>
    <w:rsid w:val="00136670"/>
    <w:rsid w:val="00136AB5"/>
    <w:rsid w:val="001408B1"/>
    <w:rsid w:val="001410EF"/>
    <w:rsid w:val="00142131"/>
    <w:rsid w:val="00143D76"/>
    <w:rsid w:val="00144C80"/>
    <w:rsid w:val="00146E3E"/>
    <w:rsid w:val="00147471"/>
    <w:rsid w:val="00150539"/>
    <w:rsid w:val="00153DAA"/>
    <w:rsid w:val="001541BD"/>
    <w:rsid w:val="00156A24"/>
    <w:rsid w:val="001648E0"/>
    <w:rsid w:val="00164C25"/>
    <w:rsid w:val="00165A21"/>
    <w:rsid w:val="00166391"/>
    <w:rsid w:val="001671A5"/>
    <w:rsid w:val="0017034C"/>
    <w:rsid w:val="001704C3"/>
    <w:rsid w:val="00173D41"/>
    <w:rsid w:val="00174F3B"/>
    <w:rsid w:val="00177AE5"/>
    <w:rsid w:val="00180373"/>
    <w:rsid w:val="00180FB1"/>
    <w:rsid w:val="00181699"/>
    <w:rsid w:val="0018188C"/>
    <w:rsid w:val="0018258D"/>
    <w:rsid w:val="00187A73"/>
    <w:rsid w:val="001935A4"/>
    <w:rsid w:val="00194644"/>
    <w:rsid w:val="001979A3"/>
    <w:rsid w:val="001A12C4"/>
    <w:rsid w:val="001A35F5"/>
    <w:rsid w:val="001A37B3"/>
    <w:rsid w:val="001A597C"/>
    <w:rsid w:val="001A63F2"/>
    <w:rsid w:val="001A6522"/>
    <w:rsid w:val="001A7A4E"/>
    <w:rsid w:val="001B115B"/>
    <w:rsid w:val="001B41EE"/>
    <w:rsid w:val="001B5FD6"/>
    <w:rsid w:val="001B7E9B"/>
    <w:rsid w:val="001C0D4C"/>
    <w:rsid w:val="001C0FA2"/>
    <w:rsid w:val="001C1ED0"/>
    <w:rsid w:val="001C1EDB"/>
    <w:rsid w:val="001C2393"/>
    <w:rsid w:val="001C2762"/>
    <w:rsid w:val="001C2CC4"/>
    <w:rsid w:val="001C5F0C"/>
    <w:rsid w:val="001C6A64"/>
    <w:rsid w:val="001C745D"/>
    <w:rsid w:val="001D1783"/>
    <w:rsid w:val="001D262B"/>
    <w:rsid w:val="001D288B"/>
    <w:rsid w:val="001D535D"/>
    <w:rsid w:val="001D57E3"/>
    <w:rsid w:val="001D5BCA"/>
    <w:rsid w:val="001D6387"/>
    <w:rsid w:val="001D78A7"/>
    <w:rsid w:val="001E00FF"/>
    <w:rsid w:val="001E0739"/>
    <w:rsid w:val="001E289D"/>
    <w:rsid w:val="001E4C41"/>
    <w:rsid w:val="001E4FB7"/>
    <w:rsid w:val="001E58E1"/>
    <w:rsid w:val="001E5B65"/>
    <w:rsid w:val="001E7A3B"/>
    <w:rsid w:val="001F25A1"/>
    <w:rsid w:val="001F34FE"/>
    <w:rsid w:val="001F4613"/>
    <w:rsid w:val="001F58FA"/>
    <w:rsid w:val="001F5C6A"/>
    <w:rsid w:val="002004C8"/>
    <w:rsid w:val="00200CBB"/>
    <w:rsid w:val="002013FE"/>
    <w:rsid w:val="002052F8"/>
    <w:rsid w:val="0020719D"/>
    <w:rsid w:val="00207A01"/>
    <w:rsid w:val="00207F98"/>
    <w:rsid w:val="00212A7B"/>
    <w:rsid w:val="0021451B"/>
    <w:rsid w:val="00215254"/>
    <w:rsid w:val="00215F14"/>
    <w:rsid w:val="002170DC"/>
    <w:rsid w:val="002229E7"/>
    <w:rsid w:val="002243FA"/>
    <w:rsid w:val="00224F9B"/>
    <w:rsid w:val="002252FD"/>
    <w:rsid w:val="00225465"/>
    <w:rsid w:val="0022654F"/>
    <w:rsid w:val="00227131"/>
    <w:rsid w:val="00230422"/>
    <w:rsid w:val="00236098"/>
    <w:rsid w:val="00237209"/>
    <w:rsid w:val="0024166C"/>
    <w:rsid w:val="002423F5"/>
    <w:rsid w:val="002427E0"/>
    <w:rsid w:val="002456C9"/>
    <w:rsid w:val="00245CA4"/>
    <w:rsid w:val="002466C6"/>
    <w:rsid w:val="00251E82"/>
    <w:rsid w:val="00253127"/>
    <w:rsid w:val="00253596"/>
    <w:rsid w:val="0025543B"/>
    <w:rsid w:val="00257468"/>
    <w:rsid w:val="002637C0"/>
    <w:rsid w:val="00263BBA"/>
    <w:rsid w:val="002655B1"/>
    <w:rsid w:val="00265CC7"/>
    <w:rsid w:val="002718C1"/>
    <w:rsid w:val="002724E8"/>
    <w:rsid w:val="0027429C"/>
    <w:rsid w:val="002746E4"/>
    <w:rsid w:val="00275195"/>
    <w:rsid w:val="0027576F"/>
    <w:rsid w:val="00277405"/>
    <w:rsid w:val="00277E41"/>
    <w:rsid w:val="00281673"/>
    <w:rsid w:val="002829B6"/>
    <w:rsid w:val="002833E8"/>
    <w:rsid w:val="00283C51"/>
    <w:rsid w:val="00283FCE"/>
    <w:rsid w:val="0028494B"/>
    <w:rsid w:val="00284A56"/>
    <w:rsid w:val="00286530"/>
    <w:rsid w:val="00292060"/>
    <w:rsid w:val="00293063"/>
    <w:rsid w:val="0029498A"/>
    <w:rsid w:val="00295FDD"/>
    <w:rsid w:val="00296919"/>
    <w:rsid w:val="002A01CC"/>
    <w:rsid w:val="002A0EEF"/>
    <w:rsid w:val="002A2D27"/>
    <w:rsid w:val="002A40D6"/>
    <w:rsid w:val="002A61E0"/>
    <w:rsid w:val="002A630F"/>
    <w:rsid w:val="002A7D4A"/>
    <w:rsid w:val="002A7ED0"/>
    <w:rsid w:val="002B0F8A"/>
    <w:rsid w:val="002B25D5"/>
    <w:rsid w:val="002B2E4C"/>
    <w:rsid w:val="002B4061"/>
    <w:rsid w:val="002B5646"/>
    <w:rsid w:val="002B59F8"/>
    <w:rsid w:val="002B5C9A"/>
    <w:rsid w:val="002B77C5"/>
    <w:rsid w:val="002B7A0F"/>
    <w:rsid w:val="002C151F"/>
    <w:rsid w:val="002C17F3"/>
    <w:rsid w:val="002C26CE"/>
    <w:rsid w:val="002C2BE2"/>
    <w:rsid w:val="002C599D"/>
    <w:rsid w:val="002C64F9"/>
    <w:rsid w:val="002C6F02"/>
    <w:rsid w:val="002C799F"/>
    <w:rsid w:val="002D2476"/>
    <w:rsid w:val="002D69CE"/>
    <w:rsid w:val="002D6A46"/>
    <w:rsid w:val="002D6E76"/>
    <w:rsid w:val="002D7408"/>
    <w:rsid w:val="002E19BE"/>
    <w:rsid w:val="002E456D"/>
    <w:rsid w:val="002E4BE9"/>
    <w:rsid w:val="002F292C"/>
    <w:rsid w:val="002F2B73"/>
    <w:rsid w:val="002F4CEC"/>
    <w:rsid w:val="002F5761"/>
    <w:rsid w:val="002F70B6"/>
    <w:rsid w:val="002F7467"/>
    <w:rsid w:val="00300C67"/>
    <w:rsid w:val="00300DDE"/>
    <w:rsid w:val="003021DB"/>
    <w:rsid w:val="00305134"/>
    <w:rsid w:val="00307BE4"/>
    <w:rsid w:val="00307DCB"/>
    <w:rsid w:val="00311568"/>
    <w:rsid w:val="00311916"/>
    <w:rsid w:val="00311A5A"/>
    <w:rsid w:val="00312C6E"/>
    <w:rsid w:val="00312E41"/>
    <w:rsid w:val="00314C49"/>
    <w:rsid w:val="0032189E"/>
    <w:rsid w:val="00321ADA"/>
    <w:rsid w:val="00321B2E"/>
    <w:rsid w:val="00321C2D"/>
    <w:rsid w:val="003220F8"/>
    <w:rsid w:val="00323199"/>
    <w:rsid w:val="0032375D"/>
    <w:rsid w:val="00324674"/>
    <w:rsid w:val="00324ADA"/>
    <w:rsid w:val="003259EE"/>
    <w:rsid w:val="003323C2"/>
    <w:rsid w:val="00336C2F"/>
    <w:rsid w:val="0033707D"/>
    <w:rsid w:val="0033708F"/>
    <w:rsid w:val="00341B92"/>
    <w:rsid w:val="00343772"/>
    <w:rsid w:val="003437F5"/>
    <w:rsid w:val="00343BDF"/>
    <w:rsid w:val="0034425F"/>
    <w:rsid w:val="003447A2"/>
    <w:rsid w:val="003451D3"/>
    <w:rsid w:val="00345D1F"/>
    <w:rsid w:val="0034790B"/>
    <w:rsid w:val="00350378"/>
    <w:rsid w:val="003514B4"/>
    <w:rsid w:val="00352577"/>
    <w:rsid w:val="00353D94"/>
    <w:rsid w:val="00361A20"/>
    <w:rsid w:val="00362EDB"/>
    <w:rsid w:val="00363B12"/>
    <w:rsid w:val="0036573F"/>
    <w:rsid w:val="003664E3"/>
    <w:rsid w:val="00372E92"/>
    <w:rsid w:val="00374A79"/>
    <w:rsid w:val="00381522"/>
    <w:rsid w:val="0038202D"/>
    <w:rsid w:val="00383F05"/>
    <w:rsid w:val="00385C32"/>
    <w:rsid w:val="003873F4"/>
    <w:rsid w:val="0039207E"/>
    <w:rsid w:val="003946FC"/>
    <w:rsid w:val="00395AA5"/>
    <w:rsid w:val="00397113"/>
    <w:rsid w:val="003A0C75"/>
    <w:rsid w:val="003A0F45"/>
    <w:rsid w:val="003A1219"/>
    <w:rsid w:val="003A1644"/>
    <w:rsid w:val="003A1CD2"/>
    <w:rsid w:val="003A5505"/>
    <w:rsid w:val="003B0ED0"/>
    <w:rsid w:val="003B2DE3"/>
    <w:rsid w:val="003B3082"/>
    <w:rsid w:val="003B45AA"/>
    <w:rsid w:val="003B6FD5"/>
    <w:rsid w:val="003C0621"/>
    <w:rsid w:val="003C38BE"/>
    <w:rsid w:val="003C3B57"/>
    <w:rsid w:val="003C53C0"/>
    <w:rsid w:val="003C5937"/>
    <w:rsid w:val="003C6F54"/>
    <w:rsid w:val="003D0847"/>
    <w:rsid w:val="003D0F2E"/>
    <w:rsid w:val="003D1F43"/>
    <w:rsid w:val="003D1FDA"/>
    <w:rsid w:val="003D2130"/>
    <w:rsid w:val="003D2685"/>
    <w:rsid w:val="003D3469"/>
    <w:rsid w:val="003D731D"/>
    <w:rsid w:val="003E0F3F"/>
    <w:rsid w:val="003E36F1"/>
    <w:rsid w:val="003E37AE"/>
    <w:rsid w:val="003E4E9C"/>
    <w:rsid w:val="003E54DE"/>
    <w:rsid w:val="003E57B3"/>
    <w:rsid w:val="003F01D3"/>
    <w:rsid w:val="003F0C19"/>
    <w:rsid w:val="003F3219"/>
    <w:rsid w:val="003F35A1"/>
    <w:rsid w:val="003F3EEA"/>
    <w:rsid w:val="003F4435"/>
    <w:rsid w:val="003F5745"/>
    <w:rsid w:val="003F6A47"/>
    <w:rsid w:val="003F7761"/>
    <w:rsid w:val="00400383"/>
    <w:rsid w:val="004003FB"/>
    <w:rsid w:val="00403051"/>
    <w:rsid w:val="0040329A"/>
    <w:rsid w:val="004038EA"/>
    <w:rsid w:val="0040530A"/>
    <w:rsid w:val="004075F6"/>
    <w:rsid w:val="00410B10"/>
    <w:rsid w:val="004129C6"/>
    <w:rsid w:val="00412BE8"/>
    <w:rsid w:val="0041461E"/>
    <w:rsid w:val="00414F59"/>
    <w:rsid w:val="00415186"/>
    <w:rsid w:val="00417423"/>
    <w:rsid w:val="004177DC"/>
    <w:rsid w:val="004178CB"/>
    <w:rsid w:val="00417D7F"/>
    <w:rsid w:val="004205B2"/>
    <w:rsid w:val="004217E5"/>
    <w:rsid w:val="00422232"/>
    <w:rsid w:val="0042292D"/>
    <w:rsid w:val="00423523"/>
    <w:rsid w:val="004240B5"/>
    <w:rsid w:val="00424E47"/>
    <w:rsid w:val="00425468"/>
    <w:rsid w:val="00431966"/>
    <w:rsid w:val="00433A11"/>
    <w:rsid w:val="00433EEA"/>
    <w:rsid w:val="00434396"/>
    <w:rsid w:val="004360DA"/>
    <w:rsid w:val="00436608"/>
    <w:rsid w:val="004408D4"/>
    <w:rsid w:val="00441B1D"/>
    <w:rsid w:val="004423BC"/>
    <w:rsid w:val="0044245D"/>
    <w:rsid w:val="00444E3E"/>
    <w:rsid w:val="00445970"/>
    <w:rsid w:val="0044621E"/>
    <w:rsid w:val="004500C8"/>
    <w:rsid w:val="004514DF"/>
    <w:rsid w:val="0045284E"/>
    <w:rsid w:val="00452DAC"/>
    <w:rsid w:val="0045389D"/>
    <w:rsid w:val="004539CE"/>
    <w:rsid w:val="00454400"/>
    <w:rsid w:val="004553A4"/>
    <w:rsid w:val="00455C34"/>
    <w:rsid w:val="00455CF2"/>
    <w:rsid w:val="00462379"/>
    <w:rsid w:val="004651C5"/>
    <w:rsid w:val="004654CD"/>
    <w:rsid w:val="00465FD9"/>
    <w:rsid w:val="00467268"/>
    <w:rsid w:val="00467F50"/>
    <w:rsid w:val="0047124E"/>
    <w:rsid w:val="004729A7"/>
    <w:rsid w:val="00472FA6"/>
    <w:rsid w:val="0047404D"/>
    <w:rsid w:val="00474B00"/>
    <w:rsid w:val="00480DFA"/>
    <w:rsid w:val="00481A3D"/>
    <w:rsid w:val="00481C7E"/>
    <w:rsid w:val="004820B5"/>
    <w:rsid w:val="00482243"/>
    <w:rsid w:val="004837ED"/>
    <w:rsid w:val="0048431D"/>
    <w:rsid w:val="0048481E"/>
    <w:rsid w:val="004864D5"/>
    <w:rsid w:val="004900B5"/>
    <w:rsid w:val="00490B05"/>
    <w:rsid w:val="00493155"/>
    <w:rsid w:val="004A24B9"/>
    <w:rsid w:val="004A5743"/>
    <w:rsid w:val="004A6918"/>
    <w:rsid w:val="004A70B4"/>
    <w:rsid w:val="004A721A"/>
    <w:rsid w:val="004B1369"/>
    <w:rsid w:val="004B22B4"/>
    <w:rsid w:val="004B38A3"/>
    <w:rsid w:val="004C05D4"/>
    <w:rsid w:val="004C433A"/>
    <w:rsid w:val="004C4341"/>
    <w:rsid w:val="004C4A84"/>
    <w:rsid w:val="004C4C65"/>
    <w:rsid w:val="004C6402"/>
    <w:rsid w:val="004C64E6"/>
    <w:rsid w:val="004C7CEC"/>
    <w:rsid w:val="004D44A9"/>
    <w:rsid w:val="004D4D41"/>
    <w:rsid w:val="004D5421"/>
    <w:rsid w:val="004D75B5"/>
    <w:rsid w:val="004E0CCE"/>
    <w:rsid w:val="004E1114"/>
    <w:rsid w:val="004E1AD2"/>
    <w:rsid w:val="004E3398"/>
    <w:rsid w:val="004E4C8F"/>
    <w:rsid w:val="004E6CAA"/>
    <w:rsid w:val="004F29B7"/>
    <w:rsid w:val="004F2D8E"/>
    <w:rsid w:val="004F365B"/>
    <w:rsid w:val="004F5FA4"/>
    <w:rsid w:val="004F70E3"/>
    <w:rsid w:val="00503C95"/>
    <w:rsid w:val="005066AA"/>
    <w:rsid w:val="00510B84"/>
    <w:rsid w:val="00511DBC"/>
    <w:rsid w:val="00513B77"/>
    <w:rsid w:val="00513F09"/>
    <w:rsid w:val="0051437F"/>
    <w:rsid w:val="00514DBD"/>
    <w:rsid w:val="00516995"/>
    <w:rsid w:val="00524237"/>
    <w:rsid w:val="005246C0"/>
    <w:rsid w:val="00524FC7"/>
    <w:rsid w:val="0052650F"/>
    <w:rsid w:val="0053129A"/>
    <w:rsid w:val="0053288E"/>
    <w:rsid w:val="00535033"/>
    <w:rsid w:val="005357C2"/>
    <w:rsid w:val="00536B25"/>
    <w:rsid w:val="00541252"/>
    <w:rsid w:val="00543986"/>
    <w:rsid w:val="0054438A"/>
    <w:rsid w:val="005454AD"/>
    <w:rsid w:val="005474E5"/>
    <w:rsid w:val="005516C4"/>
    <w:rsid w:val="00552CEC"/>
    <w:rsid w:val="005533A4"/>
    <w:rsid w:val="0055342A"/>
    <w:rsid w:val="00556D07"/>
    <w:rsid w:val="00556F0F"/>
    <w:rsid w:val="00556F8F"/>
    <w:rsid w:val="005579D6"/>
    <w:rsid w:val="00557B20"/>
    <w:rsid w:val="0056207B"/>
    <w:rsid w:val="00563FC0"/>
    <w:rsid w:val="00564652"/>
    <w:rsid w:val="005661E9"/>
    <w:rsid w:val="00566C89"/>
    <w:rsid w:val="00570AA8"/>
    <w:rsid w:val="005713A0"/>
    <w:rsid w:val="00572D01"/>
    <w:rsid w:val="00572DA3"/>
    <w:rsid w:val="00574697"/>
    <w:rsid w:val="00576429"/>
    <w:rsid w:val="00577A73"/>
    <w:rsid w:val="005913A9"/>
    <w:rsid w:val="0059195E"/>
    <w:rsid w:val="005A0A52"/>
    <w:rsid w:val="005A31ED"/>
    <w:rsid w:val="005A3517"/>
    <w:rsid w:val="005B0910"/>
    <w:rsid w:val="005B1537"/>
    <w:rsid w:val="005B1A5E"/>
    <w:rsid w:val="005B2636"/>
    <w:rsid w:val="005B397A"/>
    <w:rsid w:val="005B50CC"/>
    <w:rsid w:val="005B62AB"/>
    <w:rsid w:val="005B64B5"/>
    <w:rsid w:val="005B7202"/>
    <w:rsid w:val="005C1DD0"/>
    <w:rsid w:val="005C2349"/>
    <w:rsid w:val="005C29C3"/>
    <w:rsid w:val="005C2D56"/>
    <w:rsid w:val="005C42BF"/>
    <w:rsid w:val="005C7509"/>
    <w:rsid w:val="005D0731"/>
    <w:rsid w:val="005D0FFD"/>
    <w:rsid w:val="005D1526"/>
    <w:rsid w:val="005D189B"/>
    <w:rsid w:val="005D2A99"/>
    <w:rsid w:val="005D3D7F"/>
    <w:rsid w:val="005D4E4D"/>
    <w:rsid w:val="005D4EED"/>
    <w:rsid w:val="005D56A3"/>
    <w:rsid w:val="005D6DFE"/>
    <w:rsid w:val="005E1958"/>
    <w:rsid w:val="005E19FC"/>
    <w:rsid w:val="005E2406"/>
    <w:rsid w:val="005E33B2"/>
    <w:rsid w:val="005E3DF1"/>
    <w:rsid w:val="005E4729"/>
    <w:rsid w:val="005E508D"/>
    <w:rsid w:val="005E5BB0"/>
    <w:rsid w:val="005F0C4A"/>
    <w:rsid w:val="005F1F8B"/>
    <w:rsid w:val="005F59B7"/>
    <w:rsid w:val="005F5E92"/>
    <w:rsid w:val="005F740B"/>
    <w:rsid w:val="006001CB"/>
    <w:rsid w:val="006036E5"/>
    <w:rsid w:val="006037AD"/>
    <w:rsid w:val="00604856"/>
    <w:rsid w:val="006070B3"/>
    <w:rsid w:val="00610A04"/>
    <w:rsid w:val="00611FA6"/>
    <w:rsid w:val="006140B5"/>
    <w:rsid w:val="006142EC"/>
    <w:rsid w:val="00615B4C"/>
    <w:rsid w:val="0062489B"/>
    <w:rsid w:val="00625FC9"/>
    <w:rsid w:val="00627C42"/>
    <w:rsid w:val="00627D0D"/>
    <w:rsid w:val="00632645"/>
    <w:rsid w:val="006329A2"/>
    <w:rsid w:val="0063306D"/>
    <w:rsid w:val="00633884"/>
    <w:rsid w:val="00634BFD"/>
    <w:rsid w:val="00635A94"/>
    <w:rsid w:val="00636D3B"/>
    <w:rsid w:val="006416E1"/>
    <w:rsid w:val="006416EB"/>
    <w:rsid w:val="00641CA8"/>
    <w:rsid w:val="00641DB7"/>
    <w:rsid w:val="0064371C"/>
    <w:rsid w:val="00647394"/>
    <w:rsid w:val="006506B2"/>
    <w:rsid w:val="006520EA"/>
    <w:rsid w:val="006520F7"/>
    <w:rsid w:val="006532C1"/>
    <w:rsid w:val="006545A3"/>
    <w:rsid w:val="006545D0"/>
    <w:rsid w:val="00654E0F"/>
    <w:rsid w:val="00655B1D"/>
    <w:rsid w:val="00660455"/>
    <w:rsid w:val="00660716"/>
    <w:rsid w:val="006608B6"/>
    <w:rsid w:val="00663941"/>
    <w:rsid w:val="00664789"/>
    <w:rsid w:val="006718B5"/>
    <w:rsid w:val="00671EBA"/>
    <w:rsid w:val="00671F85"/>
    <w:rsid w:val="006727BE"/>
    <w:rsid w:val="00673672"/>
    <w:rsid w:val="006751BA"/>
    <w:rsid w:val="006762B8"/>
    <w:rsid w:val="00676A4C"/>
    <w:rsid w:val="0068105F"/>
    <w:rsid w:val="00684247"/>
    <w:rsid w:val="00685A76"/>
    <w:rsid w:val="006865D5"/>
    <w:rsid w:val="0068722A"/>
    <w:rsid w:val="006900B5"/>
    <w:rsid w:val="006916EF"/>
    <w:rsid w:val="00693A84"/>
    <w:rsid w:val="0069506F"/>
    <w:rsid w:val="0069630E"/>
    <w:rsid w:val="006A0EFE"/>
    <w:rsid w:val="006A1860"/>
    <w:rsid w:val="006A36C2"/>
    <w:rsid w:val="006A3FB1"/>
    <w:rsid w:val="006A4B5F"/>
    <w:rsid w:val="006A610B"/>
    <w:rsid w:val="006A70CE"/>
    <w:rsid w:val="006B3796"/>
    <w:rsid w:val="006B3F99"/>
    <w:rsid w:val="006B70D1"/>
    <w:rsid w:val="006C4B0D"/>
    <w:rsid w:val="006C5802"/>
    <w:rsid w:val="006C6205"/>
    <w:rsid w:val="006D14C1"/>
    <w:rsid w:val="006D27A0"/>
    <w:rsid w:val="006D3056"/>
    <w:rsid w:val="006D406B"/>
    <w:rsid w:val="006D49C3"/>
    <w:rsid w:val="006D5C50"/>
    <w:rsid w:val="006D5F5C"/>
    <w:rsid w:val="006D72B7"/>
    <w:rsid w:val="006D75F9"/>
    <w:rsid w:val="006E088F"/>
    <w:rsid w:val="006E0AA1"/>
    <w:rsid w:val="006E19B6"/>
    <w:rsid w:val="006E3C2C"/>
    <w:rsid w:val="006E477B"/>
    <w:rsid w:val="006E7686"/>
    <w:rsid w:val="006F08B3"/>
    <w:rsid w:val="006F0ED3"/>
    <w:rsid w:val="006F1DEF"/>
    <w:rsid w:val="006F396C"/>
    <w:rsid w:val="006F603F"/>
    <w:rsid w:val="006F6C18"/>
    <w:rsid w:val="0070111C"/>
    <w:rsid w:val="007022C0"/>
    <w:rsid w:val="007030AC"/>
    <w:rsid w:val="007050DB"/>
    <w:rsid w:val="00705DBB"/>
    <w:rsid w:val="0071138F"/>
    <w:rsid w:val="007123FB"/>
    <w:rsid w:val="00715072"/>
    <w:rsid w:val="00716904"/>
    <w:rsid w:val="007177CF"/>
    <w:rsid w:val="00717A15"/>
    <w:rsid w:val="00723CA4"/>
    <w:rsid w:val="00723CBE"/>
    <w:rsid w:val="007249B8"/>
    <w:rsid w:val="00726851"/>
    <w:rsid w:val="007277AB"/>
    <w:rsid w:val="007314E3"/>
    <w:rsid w:val="0073322E"/>
    <w:rsid w:val="007359F4"/>
    <w:rsid w:val="00735B28"/>
    <w:rsid w:val="00737FD8"/>
    <w:rsid w:val="00740B3E"/>
    <w:rsid w:val="00741625"/>
    <w:rsid w:val="00741FDA"/>
    <w:rsid w:val="00742C20"/>
    <w:rsid w:val="00744EF3"/>
    <w:rsid w:val="00746797"/>
    <w:rsid w:val="00751DDC"/>
    <w:rsid w:val="00755E93"/>
    <w:rsid w:val="00757B6A"/>
    <w:rsid w:val="007612BC"/>
    <w:rsid w:val="00764A4C"/>
    <w:rsid w:val="007667BA"/>
    <w:rsid w:val="00766A25"/>
    <w:rsid w:val="00770284"/>
    <w:rsid w:val="007727F7"/>
    <w:rsid w:val="0077381B"/>
    <w:rsid w:val="00774590"/>
    <w:rsid w:val="00774EED"/>
    <w:rsid w:val="00775A6F"/>
    <w:rsid w:val="007815DF"/>
    <w:rsid w:val="00783140"/>
    <w:rsid w:val="0078403F"/>
    <w:rsid w:val="00785DD3"/>
    <w:rsid w:val="007868EA"/>
    <w:rsid w:val="007929A3"/>
    <w:rsid w:val="00792BC0"/>
    <w:rsid w:val="0079323F"/>
    <w:rsid w:val="00794885"/>
    <w:rsid w:val="00794A3A"/>
    <w:rsid w:val="00795CAE"/>
    <w:rsid w:val="00797B25"/>
    <w:rsid w:val="007A0856"/>
    <w:rsid w:val="007A3325"/>
    <w:rsid w:val="007A6FFC"/>
    <w:rsid w:val="007B1BA6"/>
    <w:rsid w:val="007B2039"/>
    <w:rsid w:val="007B2F49"/>
    <w:rsid w:val="007B6554"/>
    <w:rsid w:val="007B6736"/>
    <w:rsid w:val="007B6FE7"/>
    <w:rsid w:val="007B7444"/>
    <w:rsid w:val="007C0FDC"/>
    <w:rsid w:val="007C47DF"/>
    <w:rsid w:val="007C5EC3"/>
    <w:rsid w:val="007D00BE"/>
    <w:rsid w:val="007D07F1"/>
    <w:rsid w:val="007D08EC"/>
    <w:rsid w:val="007D0E72"/>
    <w:rsid w:val="007D1FBD"/>
    <w:rsid w:val="007D252D"/>
    <w:rsid w:val="007D677F"/>
    <w:rsid w:val="007D73C7"/>
    <w:rsid w:val="007D7D7B"/>
    <w:rsid w:val="007E06DA"/>
    <w:rsid w:val="007E19C3"/>
    <w:rsid w:val="007E431E"/>
    <w:rsid w:val="007E6B2A"/>
    <w:rsid w:val="007F171B"/>
    <w:rsid w:val="007F2AB0"/>
    <w:rsid w:val="007F4005"/>
    <w:rsid w:val="007F4847"/>
    <w:rsid w:val="007F607F"/>
    <w:rsid w:val="007F624C"/>
    <w:rsid w:val="007F75C1"/>
    <w:rsid w:val="008014E6"/>
    <w:rsid w:val="00801AE7"/>
    <w:rsid w:val="00801CF7"/>
    <w:rsid w:val="00802B3E"/>
    <w:rsid w:val="00802C46"/>
    <w:rsid w:val="008056EF"/>
    <w:rsid w:val="00820125"/>
    <w:rsid w:val="00821861"/>
    <w:rsid w:val="008233AC"/>
    <w:rsid w:val="0082376F"/>
    <w:rsid w:val="00823A9A"/>
    <w:rsid w:val="00826B13"/>
    <w:rsid w:val="00827305"/>
    <w:rsid w:val="00827B03"/>
    <w:rsid w:val="00831F9B"/>
    <w:rsid w:val="00833B43"/>
    <w:rsid w:val="00836814"/>
    <w:rsid w:val="008374D0"/>
    <w:rsid w:val="008375BA"/>
    <w:rsid w:val="008375C4"/>
    <w:rsid w:val="008401A4"/>
    <w:rsid w:val="008410A2"/>
    <w:rsid w:val="00841F38"/>
    <w:rsid w:val="00844155"/>
    <w:rsid w:val="00845CB1"/>
    <w:rsid w:val="00846150"/>
    <w:rsid w:val="00850B0C"/>
    <w:rsid w:val="00851684"/>
    <w:rsid w:val="0085197A"/>
    <w:rsid w:val="00852AB8"/>
    <w:rsid w:val="00854556"/>
    <w:rsid w:val="0085508E"/>
    <w:rsid w:val="00856BC0"/>
    <w:rsid w:val="00860511"/>
    <w:rsid w:val="00863237"/>
    <w:rsid w:val="00863BAF"/>
    <w:rsid w:val="00864800"/>
    <w:rsid w:val="00864D5D"/>
    <w:rsid w:val="00864E11"/>
    <w:rsid w:val="0086567E"/>
    <w:rsid w:val="008672E1"/>
    <w:rsid w:val="00871E23"/>
    <w:rsid w:val="008742AF"/>
    <w:rsid w:val="00874689"/>
    <w:rsid w:val="00877405"/>
    <w:rsid w:val="00880936"/>
    <w:rsid w:val="008816B2"/>
    <w:rsid w:val="0088286D"/>
    <w:rsid w:val="00884F97"/>
    <w:rsid w:val="008857D7"/>
    <w:rsid w:val="00885D52"/>
    <w:rsid w:val="008860A4"/>
    <w:rsid w:val="0088638A"/>
    <w:rsid w:val="00886D09"/>
    <w:rsid w:val="00886F32"/>
    <w:rsid w:val="0088733B"/>
    <w:rsid w:val="00887449"/>
    <w:rsid w:val="00890FE1"/>
    <w:rsid w:val="00891717"/>
    <w:rsid w:val="00891ECD"/>
    <w:rsid w:val="008922ED"/>
    <w:rsid w:val="00895162"/>
    <w:rsid w:val="00895467"/>
    <w:rsid w:val="008959CF"/>
    <w:rsid w:val="008978E3"/>
    <w:rsid w:val="008A00ED"/>
    <w:rsid w:val="008A028D"/>
    <w:rsid w:val="008A22D9"/>
    <w:rsid w:val="008A2CFB"/>
    <w:rsid w:val="008A326B"/>
    <w:rsid w:val="008A3648"/>
    <w:rsid w:val="008A3D95"/>
    <w:rsid w:val="008A4D5B"/>
    <w:rsid w:val="008A7BC6"/>
    <w:rsid w:val="008B1895"/>
    <w:rsid w:val="008B380F"/>
    <w:rsid w:val="008B39D6"/>
    <w:rsid w:val="008B7475"/>
    <w:rsid w:val="008B7ED7"/>
    <w:rsid w:val="008C201D"/>
    <w:rsid w:val="008C428D"/>
    <w:rsid w:val="008C72EA"/>
    <w:rsid w:val="008C7354"/>
    <w:rsid w:val="008D0293"/>
    <w:rsid w:val="008D1263"/>
    <w:rsid w:val="008D1BE6"/>
    <w:rsid w:val="008D1E67"/>
    <w:rsid w:val="008D28C3"/>
    <w:rsid w:val="008D5CB4"/>
    <w:rsid w:val="008E01F3"/>
    <w:rsid w:val="008E2DC2"/>
    <w:rsid w:val="008E4635"/>
    <w:rsid w:val="008F17DB"/>
    <w:rsid w:val="008F2333"/>
    <w:rsid w:val="008F486B"/>
    <w:rsid w:val="008F4889"/>
    <w:rsid w:val="008F5586"/>
    <w:rsid w:val="008F5A27"/>
    <w:rsid w:val="008F7867"/>
    <w:rsid w:val="00902835"/>
    <w:rsid w:val="00902A7A"/>
    <w:rsid w:val="00902E2D"/>
    <w:rsid w:val="00902E55"/>
    <w:rsid w:val="009037F6"/>
    <w:rsid w:val="00905830"/>
    <w:rsid w:val="00906041"/>
    <w:rsid w:val="0090686D"/>
    <w:rsid w:val="00907400"/>
    <w:rsid w:val="00911E5D"/>
    <w:rsid w:val="00913F00"/>
    <w:rsid w:val="00914187"/>
    <w:rsid w:val="009145FB"/>
    <w:rsid w:val="00914B87"/>
    <w:rsid w:val="00920E6E"/>
    <w:rsid w:val="00921C57"/>
    <w:rsid w:val="00924B9C"/>
    <w:rsid w:val="009276D8"/>
    <w:rsid w:val="009301BF"/>
    <w:rsid w:val="00931B17"/>
    <w:rsid w:val="009325CC"/>
    <w:rsid w:val="009334CE"/>
    <w:rsid w:val="009339DE"/>
    <w:rsid w:val="0093418C"/>
    <w:rsid w:val="00942061"/>
    <w:rsid w:val="00942ACF"/>
    <w:rsid w:val="00944113"/>
    <w:rsid w:val="00944436"/>
    <w:rsid w:val="00946F28"/>
    <w:rsid w:val="00947BBA"/>
    <w:rsid w:val="009518A7"/>
    <w:rsid w:val="00951B9F"/>
    <w:rsid w:val="00952CB5"/>
    <w:rsid w:val="00952FF8"/>
    <w:rsid w:val="0095466A"/>
    <w:rsid w:val="00956C74"/>
    <w:rsid w:val="00960954"/>
    <w:rsid w:val="009625A0"/>
    <w:rsid w:val="0096547E"/>
    <w:rsid w:val="009658E2"/>
    <w:rsid w:val="00965BDE"/>
    <w:rsid w:val="00965BE8"/>
    <w:rsid w:val="00966976"/>
    <w:rsid w:val="0097037B"/>
    <w:rsid w:val="009717C3"/>
    <w:rsid w:val="00972572"/>
    <w:rsid w:val="009732CC"/>
    <w:rsid w:val="00973EC8"/>
    <w:rsid w:val="009751B9"/>
    <w:rsid w:val="00975BA4"/>
    <w:rsid w:val="00977191"/>
    <w:rsid w:val="00977A9C"/>
    <w:rsid w:val="00983BD8"/>
    <w:rsid w:val="009845A4"/>
    <w:rsid w:val="009849AA"/>
    <w:rsid w:val="009850DF"/>
    <w:rsid w:val="00991971"/>
    <w:rsid w:val="00992B94"/>
    <w:rsid w:val="00994739"/>
    <w:rsid w:val="00995157"/>
    <w:rsid w:val="00996DFE"/>
    <w:rsid w:val="00997FC1"/>
    <w:rsid w:val="009A0537"/>
    <w:rsid w:val="009A543A"/>
    <w:rsid w:val="009A6AF2"/>
    <w:rsid w:val="009A74D8"/>
    <w:rsid w:val="009A74F5"/>
    <w:rsid w:val="009A7548"/>
    <w:rsid w:val="009B1687"/>
    <w:rsid w:val="009B1B94"/>
    <w:rsid w:val="009B41A7"/>
    <w:rsid w:val="009B5F34"/>
    <w:rsid w:val="009B7950"/>
    <w:rsid w:val="009C140F"/>
    <w:rsid w:val="009C18B9"/>
    <w:rsid w:val="009C2908"/>
    <w:rsid w:val="009C45C6"/>
    <w:rsid w:val="009C4BEB"/>
    <w:rsid w:val="009D113B"/>
    <w:rsid w:val="009D53BA"/>
    <w:rsid w:val="009D6D43"/>
    <w:rsid w:val="009D76D8"/>
    <w:rsid w:val="009E0EBD"/>
    <w:rsid w:val="009E259A"/>
    <w:rsid w:val="009E2C62"/>
    <w:rsid w:val="009E3644"/>
    <w:rsid w:val="009E36D4"/>
    <w:rsid w:val="009E3B68"/>
    <w:rsid w:val="009E6387"/>
    <w:rsid w:val="009F21DB"/>
    <w:rsid w:val="009F3E6A"/>
    <w:rsid w:val="009F4517"/>
    <w:rsid w:val="009F5202"/>
    <w:rsid w:val="009F6672"/>
    <w:rsid w:val="009F77C5"/>
    <w:rsid w:val="009F7CF6"/>
    <w:rsid w:val="00A01151"/>
    <w:rsid w:val="00A0196E"/>
    <w:rsid w:val="00A02147"/>
    <w:rsid w:val="00A02982"/>
    <w:rsid w:val="00A061C0"/>
    <w:rsid w:val="00A1150A"/>
    <w:rsid w:val="00A12357"/>
    <w:rsid w:val="00A14100"/>
    <w:rsid w:val="00A14A20"/>
    <w:rsid w:val="00A1539B"/>
    <w:rsid w:val="00A20B35"/>
    <w:rsid w:val="00A2333F"/>
    <w:rsid w:val="00A23E99"/>
    <w:rsid w:val="00A242C4"/>
    <w:rsid w:val="00A2519F"/>
    <w:rsid w:val="00A25264"/>
    <w:rsid w:val="00A2797B"/>
    <w:rsid w:val="00A30CDC"/>
    <w:rsid w:val="00A328DA"/>
    <w:rsid w:val="00A32C49"/>
    <w:rsid w:val="00A3379F"/>
    <w:rsid w:val="00A358AC"/>
    <w:rsid w:val="00A36FAC"/>
    <w:rsid w:val="00A4058B"/>
    <w:rsid w:val="00A40D25"/>
    <w:rsid w:val="00A415B3"/>
    <w:rsid w:val="00A42571"/>
    <w:rsid w:val="00A450A3"/>
    <w:rsid w:val="00A4586F"/>
    <w:rsid w:val="00A47726"/>
    <w:rsid w:val="00A53F62"/>
    <w:rsid w:val="00A54F80"/>
    <w:rsid w:val="00A55D70"/>
    <w:rsid w:val="00A575C6"/>
    <w:rsid w:val="00A57C19"/>
    <w:rsid w:val="00A60655"/>
    <w:rsid w:val="00A60CD6"/>
    <w:rsid w:val="00A6229E"/>
    <w:rsid w:val="00A6269B"/>
    <w:rsid w:val="00A640D2"/>
    <w:rsid w:val="00A64199"/>
    <w:rsid w:val="00A65BFD"/>
    <w:rsid w:val="00A66913"/>
    <w:rsid w:val="00A675C2"/>
    <w:rsid w:val="00A71FE7"/>
    <w:rsid w:val="00A72761"/>
    <w:rsid w:val="00A72C20"/>
    <w:rsid w:val="00A73769"/>
    <w:rsid w:val="00A74E07"/>
    <w:rsid w:val="00A765DC"/>
    <w:rsid w:val="00A770D7"/>
    <w:rsid w:val="00A82BEA"/>
    <w:rsid w:val="00A83D30"/>
    <w:rsid w:val="00A8460A"/>
    <w:rsid w:val="00A858A4"/>
    <w:rsid w:val="00A8621B"/>
    <w:rsid w:val="00A90E0A"/>
    <w:rsid w:val="00A915D2"/>
    <w:rsid w:val="00A919D7"/>
    <w:rsid w:val="00A9435B"/>
    <w:rsid w:val="00A950A1"/>
    <w:rsid w:val="00A96C8A"/>
    <w:rsid w:val="00A975D6"/>
    <w:rsid w:val="00AA0454"/>
    <w:rsid w:val="00AA0852"/>
    <w:rsid w:val="00AA48AC"/>
    <w:rsid w:val="00AB1149"/>
    <w:rsid w:val="00AB402D"/>
    <w:rsid w:val="00AB50AA"/>
    <w:rsid w:val="00AB6E9B"/>
    <w:rsid w:val="00AC323E"/>
    <w:rsid w:val="00AC4078"/>
    <w:rsid w:val="00AC5135"/>
    <w:rsid w:val="00AC5F91"/>
    <w:rsid w:val="00AC7145"/>
    <w:rsid w:val="00AC77F8"/>
    <w:rsid w:val="00AD0A13"/>
    <w:rsid w:val="00AD0F1A"/>
    <w:rsid w:val="00AD390B"/>
    <w:rsid w:val="00AD6704"/>
    <w:rsid w:val="00AD6A3C"/>
    <w:rsid w:val="00AD72B2"/>
    <w:rsid w:val="00AE01FA"/>
    <w:rsid w:val="00AE2502"/>
    <w:rsid w:val="00AE5780"/>
    <w:rsid w:val="00AE7CC9"/>
    <w:rsid w:val="00AF2913"/>
    <w:rsid w:val="00AF2A3B"/>
    <w:rsid w:val="00AF55ED"/>
    <w:rsid w:val="00AF64F0"/>
    <w:rsid w:val="00AF75B6"/>
    <w:rsid w:val="00AF793F"/>
    <w:rsid w:val="00AF79BD"/>
    <w:rsid w:val="00B004A7"/>
    <w:rsid w:val="00B011B9"/>
    <w:rsid w:val="00B012B4"/>
    <w:rsid w:val="00B03D36"/>
    <w:rsid w:val="00B0430E"/>
    <w:rsid w:val="00B06310"/>
    <w:rsid w:val="00B0709A"/>
    <w:rsid w:val="00B0743F"/>
    <w:rsid w:val="00B0782E"/>
    <w:rsid w:val="00B102D1"/>
    <w:rsid w:val="00B114A3"/>
    <w:rsid w:val="00B11FD9"/>
    <w:rsid w:val="00B13AEE"/>
    <w:rsid w:val="00B13ECC"/>
    <w:rsid w:val="00B15617"/>
    <w:rsid w:val="00B16712"/>
    <w:rsid w:val="00B21466"/>
    <w:rsid w:val="00B21FA9"/>
    <w:rsid w:val="00B24B69"/>
    <w:rsid w:val="00B25169"/>
    <w:rsid w:val="00B2564A"/>
    <w:rsid w:val="00B25AC6"/>
    <w:rsid w:val="00B263A4"/>
    <w:rsid w:val="00B26C7C"/>
    <w:rsid w:val="00B27018"/>
    <w:rsid w:val="00B3138B"/>
    <w:rsid w:val="00B32C79"/>
    <w:rsid w:val="00B32DB0"/>
    <w:rsid w:val="00B32E68"/>
    <w:rsid w:val="00B33222"/>
    <w:rsid w:val="00B3509C"/>
    <w:rsid w:val="00B40A77"/>
    <w:rsid w:val="00B40FFB"/>
    <w:rsid w:val="00B41404"/>
    <w:rsid w:val="00B42AB7"/>
    <w:rsid w:val="00B449A7"/>
    <w:rsid w:val="00B44BA2"/>
    <w:rsid w:val="00B450EB"/>
    <w:rsid w:val="00B4535F"/>
    <w:rsid w:val="00B46EEA"/>
    <w:rsid w:val="00B50C69"/>
    <w:rsid w:val="00B50D89"/>
    <w:rsid w:val="00B50F38"/>
    <w:rsid w:val="00B52A1A"/>
    <w:rsid w:val="00B53795"/>
    <w:rsid w:val="00B53D8A"/>
    <w:rsid w:val="00B54642"/>
    <w:rsid w:val="00B548B9"/>
    <w:rsid w:val="00B555A3"/>
    <w:rsid w:val="00B5596C"/>
    <w:rsid w:val="00B56DA6"/>
    <w:rsid w:val="00B6023B"/>
    <w:rsid w:val="00B61414"/>
    <w:rsid w:val="00B61EAE"/>
    <w:rsid w:val="00B651C6"/>
    <w:rsid w:val="00B66464"/>
    <w:rsid w:val="00B66DE3"/>
    <w:rsid w:val="00B673BA"/>
    <w:rsid w:val="00B70A03"/>
    <w:rsid w:val="00B71BCE"/>
    <w:rsid w:val="00B71F57"/>
    <w:rsid w:val="00B738D9"/>
    <w:rsid w:val="00B75049"/>
    <w:rsid w:val="00B75895"/>
    <w:rsid w:val="00B75FBD"/>
    <w:rsid w:val="00B800DE"/>
    <w:rsid w:val="00B81604"/>
    <w:rsid w:val="00B81932"/>
    <w:rsid w:val="00B820B9"/>
    <w:rsid w:val="00B82665"/>
    <w:rsid w:val="00B82E12"/>
    <w:rsid w:val="00B83A50"/>
    <w:rsid w:val="00B8599B"/>
    <w:rsid w:val="00B85B2D"/>
    <w:rsid w:val="00B9001A"/>
    <w:rsid w:val="00B90D67"/>
    <w:rsid w:val="00B92010"/>
    <w:rsid w:val="00B93792"/>
    <w:rsid w:val="00B94F3D"/>
    <w:rsid w:val="00BA03AB"/>
    <w:rsid w:val="00BA3416"/>
    <w:rsid w:val="00BA4F3B"/>
    <w:rsid w:val="00BA52A4"/>
    <w:rsid w:val="00BA77BD"/>
    <w:rsid w:val="00BB472D"/>
    <w:rsid w:val="00BB4EEB"/>
    <w:rsid w:val="00BB61CA"/>
    <w:rsid w:val="00BB7168"/>
    <w:rsid w:val="00BB7862"/>
    <w:rsid w:val="00BC0AD5"/>
    <w:rsid w:val="00BC0B38"/>
    <w:rsid w:val="00BC1D47"/>
    <w:rsid w:val="00BC26C4"/>
    <w:rsid w:val="00BC34DA"/>
    <w:rsid w:val="00BC5116"/>
    <w:rsid w:val="00BC52A2"/>
    <w:rsid w:val="00BC57C0"/>
    <w:rsid w:val="00BD0C9A"/>
    <w:rsid w:val="00BD0F4C"/>
    <w:rsid w:val="00BD3ADF"/>
    <w:rsid w:val="00BD3C38"/>
    <w:rsid w:val="00BD73C7"/>
    <w:rsid w:val="00BE16FC"/>
    <w:rsid w:val="00BE1B44"/>
    <w:rsid w:val="00BE4C6C"/>
    <w:rsid w:val="00BE6470"/>
    <w:rsid w:val="00BE7233"/>
    <w:rsid w:val="00BF4A79"/>
    <w:rsid w:val="00BF664E"/>
    <w:rsid w:val="00BF6C31"/>
    <w:rsid w:val="00C00040"/>
    <w:rsid w:val="00C00303"/>
    <w:rsid w:val="00C01568"/>
    <w:rsid w:val="00C0285B"/>
    <w:rsid w:val="00C03FAB"/>
    <w:rsid w:val="00C04B45"/>
    <w:rsid w:val="00C1175F"/>
    <w:rsid w:val="00C16479"/>
    <w:rsid w:val="00C1685E"/>
    <w:rsid w:val="00C20702"/>
    <w:rsid w:val="00C207E5"/>
    <w:rsid w:val="00C20AC4"/>
    <w:rsid w:val="00C22010"/>
    <w:rsid w:val="00C231EE"/>
    <w:rsid w:val="00C23B24"/>
    <w:rsid w:val="00C23B98"/>
    <w:rsid w:val="00C24AB1"/>
    <w:rsid w:val="00C2608A"/>
    <w:rsid w:val="00C26AF7"/>
    <w:rsid w:val="00C27F1F"/>
    <w:rsid w:val="00C32347"/>
    <w:rsid w:val="00C33243"/>
    <w:rsid w:val="00C362A4"/>
    <w:rsid w:val="00C406E2"/>
    <w:rsid w:val="00C42A88"/>
    <w:rsid w:val="00C43A2C"/>
    <w:rsid w:val="00C44539"/>
    <w:rsid w:val="00C44AB3"/>
    <w:rsid w:val="00C44CD0"/>
    <w:rsid w:val="00C453E0"/>
    <w:rsid w:val="00C47820"/>
    <w:rsid w:val="00C50488"/>
    <w:rsid w:val="00C5084A"/>
    <w:rsid w:val="00C514D8"/>
    <w:rsid w:val="00C51E6D"/>
    <w:rsid w:val="00C5379B"/>
    <w:rsid w:val="00C54727"/>
    <w:rsid w:val="00C549D0"/>
    <w:rsid w:val="00C554EF"/>
    <w:rsid w:val="00C562AC"/>
    <w:rsid w:val="00C57309"/>
    <w:rsid w:val="00C62DEB"/>
    <w:rsid w:val="00C633BB"/>
    <w:rsid w:val="00C65522"/>
    <w:rsid w:val="00C6591F"/>
    <w:rsid w:val="00C66CA3"/>
    <w:rsid w:val="00C703FD"/>
    <w:rsid w:val="00C71B9A"/>
    <w:rsid w:val="00C73B8B"/>
    <w:rsid w:val="00C75897"/>
    <w:rsid w:val="00C77D2F"/>
    <w:rsid w:val="00C83036"/>
    <w:rsid w:val="00C83358"/>
    <w:rsid w:val="00C842EA"/>
    <w:rsid w:val="00C85AFB"/>
    <w:rsid w:val="00C879B5"/>
    <w:rsid w:val="00C92081"/>
    <w:rsid w:val="00C97732"/>
    <w:rsid w:val="00C97805"/>
    <w:rsid w:val="00CA3F8F"/>
    <w:rsid w:val="00CA4D3F"/>
    <w:rsid w:val="00CA5688"/>
    <w:rsid w:val="00CA5C50"/>
    <w:rsid w:val="00CA74E7"/>
    <w:rsid w:val="00CB04A1"/>
    <w:rsid w:val="00CB0BB1"/>
    <w:rsid w:val="00CB13E0"/>
    <w:rsid w:val="00CB26AF"/>
    <w:rsid w:val="00CB4FBD"/>
    <w:rsid w:val="00CB799C"/>
    <w:rsid w:val="00CB7AF9"/>
    <w:rsid w:val="00CB7F0C"/>
    <w:rsid w:val="00CC33B1"/>
    <w:rsid w:val="00CC5A95"/>
    <w:rsid w:val="00CC5F62"/>
    <w:rsid w:val="00CC6E43"/>
    <w:rsid w:val="00CC720E"/>
    <w:rsid w:val="00CC7568"/>
    <w:rsid w:val="00CD0263"/>
    <w:rsid w:val="00CD0F3E"/>
    <w:rsid w:val="00CD179C"/>
    <w:rsid w:val="00CD381B"/>
    <w:rsid w:val="00CD418A"/>
    <w:rsid w:val="00CD44A4"/>
    <w:rsid w:val="00CD4C50"/>
    <w:rsid w:val="00CD4F54"/>
    <w:rsid w:val="00CD5488"/>
    <w:rsid w:val="00CD5DBB"/>
    <w:rsid w:val="00CD70F4"/>
    <w:rsid w:val="00CD77AC"/>
    <w:rsid w:val="00CD7C3A"/>
    <w:rsid w:val="00CE052E"/>
    <w:rsid w:val="00CE17B5"/>
    <w:rsid w:val="00CE1994"/>
    <w:rsid w:val="00CE1F24"/>
    <w:rsid w:val="00CE2CAF"/>
    <w:rsid w:val="00CE355E"/>
    <w:rsid w:val="00CE4557"/>
    <w:rsid w:val="00CE4A65"/>
    <w:rsid w:val="00CE5C5A"/>
    <w:rsid w:val="00CF1F36"/>
    <w:rsid w:val="00CF4397"/>
    <w:rsid w:val="00CF4D80"/>
    <w:rsid w:val="00CF55EE"/>
    <w:rsid w:val="00CF61C9"/>
    <w:rsid w:val="00D0181B"/>
    <w:rsid w:val="00D020C2"/>
    <w:rsid w:val="00D04F60"/>
    <w:rsid w:val="00D05226"/>
    <w:rsid w:val="00D05E68"/>
    <w:rsid w:val="00D06B45"/>
    <w:rsid w:val="00D07816"/>
    <w:rsid w:val="00D10FE9"/>
    <w:rsid w:val="00D1478B"/>
    <w:rsid w:val="00D1558D"/>
    <w:rsid w:val="00D209E8"/>
    <w:rsid w:val="00D22E89"/>
    <w:rsid w:val="00D23859"/>
    <w:rsid w:val="00D2572A"/>
    <w:rsid w:val="00D26435"/>
    <w:rsid w:val="00D27E4C"/>
    <w:rsid w:val="00D309D0"/>
    <w:rsid w:val="00D3189F"/>
    <w:rsid w:val="00D31BC7"/>
    <w:rsid w:val="00D34B45"/>
    <w:rsid w:val="00D35508"/>
    <w:rsid w:val="00D372C0"/>
    <w:rsid w:val="00D41780"/>
    <w:rsid w:val="00D42CC5"/>
    <w:rsid w:val="00D43B3E"/>
    <w:rsid w:val="00D44BA3"/>
    <w:rsid w:val="00D47CDC"/>
    <w:rsid w:val="00D47EF5"/>
    <w:rsid w:val="00D501C0"/>
    <w:rsid w:val="00D50EDF"/>
    <w:rsid w:val="00D51FFC"/>
    <w:rsid w:val="00D529FC"/>
    <w:rsid w:val="00D52F82"/>
    <w:rsid w:val="00D53DA9"/>
    <w:rsid w:val="00D549D9"/>
    <w:rsid w:val="00D57277"/>
    <w:rsid w:val="00D57B9A"/>
    <w:rsid w:val="00D57D94"/>
    <w:rsid w:val="00D61051"/>
    <w:rsid w:val="00D66867"/>
    <w:rsid w:val="00D67AAD"/>
    <w:rsid w:val="00D722D1"/>
    <w:rsid w:val="00D73B37"/>
    <w:rsid w:val="00D74536"/>
    <w:rsid w:val="00D75A57"/>
    <w:rsid w:val="00D75DF5"/>
    <w:rsid w:val="00D76122"/>
    <w:rsid w:val="00D76BD4"/>
    <w:rsid w:val="00D7730D"/>
    <w:rsid w:val="00D773D8"/>
    <w:rsid w:val="00D775CD"/>
    <w:rsid w:val="00D778EC"/>
    <w:rsid w:val="00D77D77"/>
    <w:rsid w:val="00D84D36"/>
    <w:rsid w:val="00D85F63"/>
    <w:rsid w:val="00D8799B"/>
    <w:rsid w:val="00D90BA7"/>
    <w:rsid w:val="00D91309"/>
    <w:rsid w:val="00D9198D"/>
    <w:rsid w:val="00D9229B"/>
    <w:rsid w:val="00D92A8F"/>
    <w:rsid w:val="00D93138"/>
    <w:rsid w:val="00D93F20"/>
    <w:rsid w:val="00D946D7"/>
    <w:rsid w:val="00D967E6"/>
    <w:rsid w:val="00D97568"/>
    <w:rsid w:val="00D97655"/>
    <w:rsid w:val="00D9773F"/>
    <w:rsid w:val="00DA186F"/>
    <w:rsid w:val="00DA4E2E"/>
    <w:rsid w:val="00DA7854"/>
    <w:rsid w:val="00DB0E8C"/>
    <w:rsid w:val="00DB1F4E"/>
    <w:rsid w:val="00DB2243"/>
    <w:rsid w:val="00DB2A87"/>
    <w:rsid w:val="00DB32CC"/>
    <w:rsid w:val="00DB3DEC"/>
    <w:rsid w:val="00DB494B"/>
    <w:rsid w:val="00DB4A09"/>
    <w:rsid w:val="00DC1E53"/>
    <w:rsid w:val="00DC4CFA"/>
    <w:rsid w:val="00DC4EDE"/>
    <w:rsid w:val="00DC58D2"/>
    <w:rsid w:val="00DC61DC"/>
    <w:rsid w:val="00DC6870"/>
    <w:rsid w:val="00DD0C3E"/>
    <w:rsid w:val="00DD1BBC"/>
    <w:rsid w:val="00DD437F"/>
    <w:rsid w:val="00DD4DF2"/>
    <w:rsid w:val="00DE0B4B"/>
    <w:rsid w:val="00DE1140"/>
    <w:rsid w:val="00DE6560"/>
    <w:rsid w:val="00DF56B4"/>
    <w:rsid w:val="00E00D23"/>
    <w:rsid w:val="00E01E7D"/>
    <w:rsid w:val="00E031BA"/>
    <w:rsid w:val="00E04A52"/>
    <w:rsid w:val="00E0746E"/>
    <w:rsid w:val="00E11C1D"/>
    <w:rsid w:val="00E13278"/>
    <w:rsid w:val="00E1479B"/>
    <w:rsid w:val="00E15E16"/>
    <w:rsid w:val="00E16B2A"/>
    <w:rsid w:val="00E22CE8"/>
    <w:rsid w:val="00E23E92"/>
    <w:rsid w:val="00E26BA0"/>
    <w:rsid w:val="00E27186"/>
    <w:rsid w:val="00E30152"/>
    <w:rsid w:val="00E3074C"/>
    <w:rsid w:val="00E3325D"/>
    <w:rsid w:val="00E3365A"/>
    <w:rsid w:val="00E358FA"/>
    <w:rsid w:val="00E36DD6"/>
    <w:rsid w:val="00E37E24"/>
    <w:rsid w:val="00E4032B"/>
    <w:rsid w:val="00E434E8"/>
    <w:rsid w:val="00E468FB"/>
    <w:rsid w:val="00E51EE0"/>
    <w:rsid w:val="00E52784"/>
    <w:rsid w:val="00E56295"/>
    <w:rsid w:val="00E6422E"/>
    <w:rsid w:val="00E64938"/>
    <w:rsid w:val="00E70494"/>
    <w:rsid w:val="00E71955"/>
    <w:rsid w:val="00E7225F"/>
    <w:rsid w:val="00E74F90"/>
    <w:rsid w:val="00E7529C"/>
    <w:rsid w:val="00E76812"/>
    <w:rsid w:val="00E76824"/>
    <w:rsid w:val="00E80131"/>
    <w:rsid w:val="00E81D86"/>
    <w:rsid w:val="00E84597"/>
    <w:rsid w:val="00E84E6F"/>
    <w:rsid w:val="00E851F4"/>
    <w:rsid w:val="00E8574D"/>
    <w:rsid w:val="00E85BC0"/>
    <w:rsid w:val="00E85C90"/>
    <w:rsid w:val="00E85F32"/>
    <w:rsid w:val="00E8662E"/>
    <w:rsid w:val="00E86FCF"/>
    <w:rsid w:val="00E87B05"/>
    <w:rsid w:val="00E904F3"/>
    <w:rsid w:val="00E92575"/>
    <w:rsid w:val="00E92830"/>
    <w:rsid w:val="00E93D28"/>
    <w:rsid w:val="00E95333"/>
    <w:rsid w:val="00E97BF8"/>
    <w:rsid w:val="00EA1428"/>
    <w:rsid w:val="00EA1ADF"/>
    <w:rsid w:val="00EA31B9"/>
    <w:rsid w:val="00EA5DDE"/>
    <w:rsid w:val="00EA64F2"/>
    <w:rsid w:val="00EB236A"/>
    <w:rsid w:val="00EB2912"/>
    <w:rsid w:val="00EB4663"/>
    <w:rsid w:val="00EB4AE7"/>
    <w:rsid w:val="00EB6809"/>
    <w:rsid w:val="00EB7AEA"/>
    <w:rsid w:val="00EC0C9C"/>
    <w:rsid w:val="00EC1059"/>
    <w:rsid w:val="00EC12B1"/>
    <w:rsid w:val="00EC169E"/>
    <w:rsid w:val="00EC2418"/>
    <w:rsid w:val="00EC5461"/>
    <w:rsid w:val="00EC5AB1"/>
    <w:rsid w:val="00ED0E2C"/>
    <w:rsid w:val="00ED1008"/>
    <w:rsid w:val="00ED131C"/>
    <w:rsid w:val="00ED229C"/>
    <w:rsid w:val="00ED45F1"/>
    <w:rsid w:val="00ED559C"/>
    <w:rsid w:val="00ED6E8C"/>
    <w:rsid w:val="00ED706B"/>
    <w:rsid w:val="00ED7BC0"/>
    <w:rsid w:val="00EE0137"/>
    <w:rsid w:val="00EE09A6"/>
    <w:rsid w:val="00EE1AFB"/>
    <w:rsid w:val="00EE3CFE"/>
    <w:rsid w:val="00EE4EB1"/>
    <w:rsid w:val="00EE61E8"/>
    <w:rsid w:val="00EF03B7"/>
    <w:rsid w:val="00EF0B90"/>
    <w:rsid w:val="00EF1EB5"/>
    <w:rsid w:val="00EF222C"/>
    <w:rsid w:val="00EF271E"/>
    <w:rsid w:val="00EF4617"/>
    <w:rsid w:val="00EF5E29"/>
    <w:rsid w:val="00EF61DC"/>
    <w:rsid w:val="00F0094D"/>
    <w:rsid w:val="00F01530"/>
    <w:rsid w:val="00F02AC2"/>
    <w:rsid w:val="00F04E03"/>
    <w:rsid w:val="00F05B33"/>
    <w:rsid w:val="00F0641D"/>
    <w:rsid w:val="00F06E11"/>
    <w:rsid w:val="00F0721F"/>
    <w:rsid w:val="00F14703"/>
    <w:rsid w:val="00F16B69"/>
    <w:rsid w:val="00F17541"/>
    <w:rsid w:val="00F20B3C"/>
    <w:rsid w:val="00F23330"/>
    <w:rsid w:val="00F250CA"/>
    <w:rsid w:val="00F25E56"/>
    <w:rsid w:val="00F265C4"/>
    <w:rsid w:val="00F2748F"/>
    <w:rsid w:val="00F30F27"/>
    <w:rsid w:val="00F312B4"/>
    <w:rsid w:val="00F316CB"/>
    <w:rsid w:val="00F31830"/>
    <w:rsid w:val="00F37A3B"/>
    <w:rsid w:val="00F37A8A"/>
    <w:rsid w:val="00F40F8B"/>
    <w:rsid w:val="00F42F5C"/>
    <w:rsid w:val="00F44276"/>
    <w:rsid w:val="00F4459D"/>
    <w:rsid w:val="00F4470A"/>
    <w:rsid w:val="00F45B8D"/>
    <w:rsid w:val="00F53071"/>
    <w:rsid w:val="00F5468F"/>
    <w:rsid w:val="00F547A5"/>
    <w:rsid w:val="00F555B3"/>
    <w:rsid w:val="00F55ACF"/>
    <w:rsid w:val="00F56038"/>
    <w:rsid w:val="00F56FC9"/>
    <w:rsid w:val="00F60947"/>
    <w:rsid w:val="00F61236"/>
    <w:rsid w:val="00F618E7"/>
    <w:rsid w:val="00F62757"/>
    <w:rsid w:val="00F63099"/>
    <w:rsid w:val="00F631A1"/>
    <w:rsid w:val="00F636BC"/>
    <w:rsid w:val="00F66A93"/>
    <w:rsid w:val="00F71873"/>
    <w:rsid w:val="00F72FA6"/>
    <w:rsid w:val="00F73AF6"/>
    <w:rsid w:val="00F75754"/>
    <w:rsid w:val="00F75EE7"/>
    <w:rsid w:val="00F771F7"/>
    <w:rsid w:val="00F7742A"/>
    <w:rsid w:val="00F83E09"/>
    <w:rsid w:val="00F84E94"/>
    <w:rsid w:val="00F8619B"/>
    <w:rsid w:val="00F865D0"/>
    <w:rsid w:val="00F86A00"/>
    <w:rsid w:val="00F8713A"/>
    <w:rsid w:val="00F8788D"/>
    <w:rsid w:val="00F90026"/>
    <w:rsid w:val="00F90D81"/>
    <w:rsid w:val="00F91C1E"/>
    <w:rsid w:val="00F92235"/>
    <w:rsid w:val="00F92E2E"/>
    <w:rsid w:val="00F93FED"/>
    <w:rsid w:val="00FA00CE"/>
    <w:rsid w:val="00FA0276"/>
    <w:rsid w:val="00FA1729"/>
    <w:rsid w:val="00FA2504"/>
    <w:rsid w:val="00FA2749"/>
    <w:rsid w:val="00FA2ADB"/>
    <w:rsid w:val="00FA317A"/>
    <w:rsid w:val="00FA3634"/>
    <w:rsid w:val="00FA3B56"/>
    <w:rsid w:val="00FA4DD9"/>
    <w:rsid w:val="00FA4E65"/>
    <w:rsid w:val="00FA5151"/>
    <w:rsid w:val="00FA5EA1"/>
    <w:rsid w:val="00FA685C"/>
    <w:rsid w:val="00FB0A9D"/>
    <w:rsid w:val="00FB1B8C"/>
    <w:rsid w:val="00FB284A"/>
    <w:rsid w:val="00FB3C7B"/>
    <w:rsid w:val="00FB5F4C"/>
    <w:rsid w:val="00FB6686"/>
    <w:rsid w:val="00FC07B3"/>
    <w:rsid w:val="00FC3471"/>
    <w:rsid w:val="00FC5B6B"/>
    <w:rsid w:val="00FD010D"/>
    <w:rsid w:val="00FD1301"/>
    <w:rsid w:val="00FD1EF9"/>
    <w:rsid w:val="00FD2AE9"/>
    <w:rsid w:val="00FD401F"/>
    <w:rsid w:val="00FD7CC1"/>
    <w:rsid w:val="00FE2BA8"/>
    <w:rsid w:val="00FE4A2F"/>
    <w:rsid w:val="00FE73B3"/>
    <w:rsid w:val="00FF06F2"/>
    <w:rsid w:val="00FF21AE"/>
    <w:rsid w:val="00FF3404"/>
    <w:rsid w:val="00FF43DD"/>
    <w:rsid w:val="00FF5012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575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47"/>
    <w:pPr>
      <w:spacing w:before="60" w:after="180"/>
    </w:pPr>
  </w:style>
  <w:style w:type="paragraph" w:styleId="Heading1">
    <w:name w:val="heading 1"/>
    <w:aliases w:val="PartHeading,H1"/>
    <w:basedOn w:val="Normal"/>
    <w:next w:val="Normal"/>
    <w:qFormat/>
    <w:rsid w:val="004038EA"/>
    <w:pPr>
      <w:keepNext/>
      <w:numPr>
        <w:numId w:val="28"/>
      </w:numPr>
      <w:spacing w:before="480"/>
      <w:outlineLvl w:val="0"/>
    </w:pPr>
    <w:rPr>
      <w:rFonts w:ascii="Arial Narrow" w:hAnsi="Arial Narrow" w:cs="Arial"/>
      <w:b/>
      <w:bCs/>
      <w:kern w:val="32"/>
      <w:sz w:val="44"/>
      <w:szCs w:val="32"/>
    </w:rPr>
  </w:style>
  <w:style w:type="paragraph" w:styleId="Heading2">
    <w:name w:val="heading 2"/>
    <w:aliases w:val="Head1,H2"/>
    <w:basedOn w:val="Heading1"/>
    <w:next w:val="body"/>
    <w:qFormat/>
    <w:rsid w:val="004038EA"/>
    <w:pPr>
      <w:numPr>
        <w:ilvl w:val="1"/>
      </w:numPr>
      <w:pBdr>
        <w:top w:val="single" w:sz="24" w:space="1" w:color="auto"/>
      </w:pBdr>
      <w:spacing w:before="360" w:after="240"/>
      <w:outlineLvl w:val="1"/>
    </w:pPr>
    <w:rPr>
      <w:sz w:val="32"/>
      <w:szCs w:val="20"/>
    </w:rPr>
  </w:style>
  <w:style w:type="paragraph" w:styleId="Heading3">
    <w:name w:val="heading 3"/>
    <w:aliases w:val="Head2"/>
    <w:basedOn w:val="Normal"/>
    <w:next w:val="body"/>
    <w:qFormat/>
    <w:rsid w:val="004038EA"/>
    <w:pPr>
      <w:keepNext/>
      <w:numPr>
        <w:ilvl w:val="2"/>
        <w:numId w:val="28"/>
      </w:numPr>
      <w:pBdr>
        <w:top w:val="single" w:sz="24" w:space="1" w:color="auto"/>
      </w:pBdr>
      <w:spacing w:before="240" w:after="120"/>
      <w:outlineLvl w:val="2"/>
    </w:pPr>
    <w:rPr>
      <w:rFonts w:ascii="Arial Narrow" w:hAnsi="Arial Narrow" w:cs="Arial"/>
      <w:b/>
      <w:bCs/>
      <w:sz w:val="28"/>
      <w:szCs w:val="26"/>
    </w:rPr>
  </w:style>
  <w:style w:type="paragraph" w:styleId="Heading4">
    <w:name w:val="heading 4"/>
    <w:aliases w:val="Head3"/>
    <w:basedOn w:val="Normal"/>
    <w:next w:val="body"/>
    <w:qFormat/>
    <w:rsid w:val="004038EA"/>
    <w:pPr>
      <w:keepNext/>
      <w:numPr>
        <w:ilvl w:val="3"/>
        <w:numId w:val="28"/>
      </w:numPr>
      <w:spacing w:before="240" w:after="120"/>
      <w:outlineLvl w:val="3"/>
    </w:pPr>
    <w:rPr>
      <w:rFonts w:ascii="Arial Narrow" w:hAnsi="Arial Narrow"/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6D72B7"/>
    <w:pPr>
      <w:keepNext/>
      <w:suppressAutoHyphens/>
      <w:outlineLvl w:val="4"/>
    </w:pPr>
    <w:rPr>
      <w:rFonts w:ascii="Arial" w:hAnsi="Arial"/>
      <w:caps/>
      <w:sz w:val="24"/>
    </w:rPr>
  </w:style>
  <w:style w:type="paragraph" w:styleId="Heading6">
    <w:name w:val="heading 6"/>
    <w:basedOn w:val="Normal"/>
    <w:next w:val="Normal"/>
    <w:qFormat/>
    <w:rsid w:val="006D72B7"/>
    <w:pPr>
      <w:keepNext/>
      <w:tabs>
        <w:tab w:val="left" w:pos="1134"/>
      </w:tabs>
      <w:suppressAutoHyphens/>
      <w:spacing w:before="140" w:line="240" w:lineRule="exact"/>
      <w:outlineLvl w:val="5"/>
    </w:pPr>
    <w:rPr>
      <w:rFonts w:ascii="Helvetica" w:hAnsi="Helvetica"/>
      <w:i/>
      <w:color w:val="000000"/>
    </w:rPr>
  </w:style>
  <w:style w:type="paragraph" w:styleId="Heading7">
    <w:name w:val="heading 7"/>
    <w:basedOn w:val="Normal"/>
    <w:next w:val="Normal"/>
    <w:qFormat/>
    <w:rsid w:val="006D72B7"/>
    <w:pPr>
      <w:keepNext/>
      <w:tabs>
        <w:tab w:val="left" w:pos="1134"/>
      </w:tabs>
      <w:suppressAutoHyphens/>
      <w:spacing w:before="240" w:after="60"/>
      <w:outlineLvl w:val="6"/>
    </w:pPr>
    <w:rPr>
      <w:rFonts w:ascii="Helvetica" w:hAnsi="Helvetica"/>
    </w:rPr>
  </w:style>
  <w:style w:type="paragraph" w:styleId="Heading8">
    <w:name w:val="heading 8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ody1,body2,body3"/>
    <w:basedOn w:val="Normal"/>
    <w:rsid w:val="00820125"/>
    <w:pPr>
      <w:suppressAutoHyphens/>
      <w:spacing w:before="120" w:after="120"/>
      <w:ind w:left="1440"/>
    </w:pPr>
  </w:style>
  <w:style w:type="character" w:styleId="Hyperlink">
    <w:name w:val="Hyperlink"/>
    <w:uiPriority w:val="99"/>
    <w:rsid w:val="003F6A47"/>
    <w:rPr>
      <w:rFonts w:ascii="Times New Roman" w:hAnsi="Times New Roman"/>
      <w:noProof/>
      <w:color w:val="0000FF"/>
      <w:sz w:val="18"/>
      <w:u w:val="single"/>
      <w:lang w:val="en-US"/>
    </w:rPr>
  </w:style>
  <w:style w:type="paragraph" w:customStyle="1" w:styleId="SolutionName">
    <w:name w:val="SolutionName"/>
    <w:basedOn w:val="Normal"/>
    <w:rsid w:val="003C0621"/>
    <w:rPr>
      <w:rFonts w:ascii="Arial Narrow" w:hAnsi="Arial Narrow"/>
      <w:b/>
      <w:sz w:val="72"/>
      <w:szCs w:val="72"/>
    </w:rPr>
  </w:style>
  <w:style w:type="paragraph" w:customStyle="1" w:styleId="DocumentTitle">
    <w:name w:val="DocumentTitle"/>
    <w:basedOn w:val="Normal"/>
    <w:rsid w:val="003F6A47"/>
    <w:pPr>
      <w:spacing w:before="1200"/>
    </w:pPr>
    <w:rPr>
      <w:rFonts w:ascii="Arial Narrow" w:hAnsi="Arial Narrow"/>
      <w:b/>
      <w:sz w:val="48"/>
    </w:rPr>
  </w:style>
  <w:style w:type="paragraph" w:customStyle="1" w:styleId="IndustryName">
    <w:name w:val="IndustryName"/>
    <w:basedOn w:val="Normal"/>
    <w:rsid w:val="003F6A47"/>
    <w:pPr>
      <w:spacing w:before="1200" w:after="800"/>
    </w:pPr>
    <w:rPr>
      <w:rFonts w:ascii="Arial Narrow" w:hAnsi="Arial Narrow"/>
      <w:b/>
      <w:sz w:val="24"/>
    </w:rPr>
  </w:style>
  <w:style w:type="paragraph" w:styleId="Header">
    <w:name w:val="header"/>
    <w:basedOn w:val="Normal"/>
    <w:rsid w:val="003F6A47"/>
    <w:rPr>
      <w:sz w:val="18"/>
    </w:rPr>
  </w:style>
  <w:style w:type="paragraph" w:customStyle="1" w:styleId="ContentsHead">
    <w:name w:val="ContentsHead"/>
    <w:basedOn w:val="Normal"/>
    <w:rsid w:val="003F6A47"/>
    <w:pPr>
      <w:spacing w:after="240"/>
    </w:pPr>
    <w:rPr>
      <w:rFonts w:ascii="Arial Narrow" w:hAnsi="Arial Narrow"/>
      <w:b/>
      <w:sz w:val="32"/>
    </w:rPr>
  </w:style>
  <w:style w:type="paragraph" w:customStyle="1" w:styleId="GlossaryDefinition">
    <w:name w:val="Glossary Definition"/>
    <w:basedOn w:val="Normal"/>
    <w:rsid w:val="00A01151"/>
    <w:pPr>
      <w:suppressAutoHyphens/>
      <w:spacing w:before="0" w:after="60"/>
      <w:ind w:left="1526"/>
    </w:pPr>
  </w:style>
  <w:style w:type="character" w:styleId="PageNumber">
    <w:name w:val="page number"/>
    <w:rsid w:val="00947BBA"/>
    <w:rPr>
      <w:rFonts w:ascii="Century Schoolbook" w:hAnsi="Century Schoolbook"/>
      <w:b/>
      <w:sz w:val="18"/>
      <w:lang w:val="en-US"/>
    </w:rPr>
  </w:style>
  <w:style w:type="paragraph" w:customStyle="1" w:styleId="GlossaryHead">
    <w:name w:val="GlossaryHead"/>
    <w:aliases w:val="IndexHead"/>
    <w:basedOn w:val="Heading2"/>
    <w:rsid w:val="00A01151"/>
    <w:pPr>
      <w:numPr>
        <w:ilvl w:val="0"/>
        <w:numId w:val="0"/>
      </w:numPr>
      <w:pBdr>
        <w:top w:val="none" w:sz="0" w:space="0" w:color="auto"/>
        <w:bottom w:val="single" w:sz="24" w:space="1" w:color="auto"/>
      </w:pBdr>
    </w:pPr>
  </w:style>
  <w:style w:type="paragraph" w:customStyle="1" w:styleId="list1text">
    <w:name w:val="list1 text"/>
    <w:basedOn w:val="Normal"/>
    <w:rsid w:val="00A01151"/>
    <w:pPr>
      <w:spacing w:before="0"/>
      <w:ind w:left="2160"/>
    </w:pPr>
  </w:style>
  <w:style w:type="paragraph" w:customStyle="1" w:styleId="list2text">
    <w:name w:val="list2 text"/>
    <w:basedOn w:val="list1text"/>
    <w:rsid w:val="00A01151"/>
    <w:pPr>
      <w:ind w:left="2520"/>
    </w:pPr>
  </w:style>
  <w:style w:type="paragraph" w:customStyle="1" w:styleId="Subheading">
    <w:name w:val="Subheading"/>
    <w:aliases w:val="Head4"/>
    <w:basedOn w:val="Normal"/>
    <w:next w:val="body4"/>
    <w:rsid w:val="00820125"/>
    <w:pPr>
      <w:keepNext/>
      <w:suppressAutoHyphens/>
      <w:spacing w:before="240" w:after="120"/>
      <w:ind w:left="1728"/>
    </w:pPr>
    <w:rPr>
      <w:b/>
    </w:rPr>
  </w:style>
  <w:style w:type="paragraph" w:customStyle="1" w:styleId="list3text">
    <w:name w:val="list3 text"/>
    <w:basedOn w:val="list2text"/>
    <w:rsid w:val="00A01151"/>
    <w:pPr>
      <w:ind w:left="2880"/>
    </w:pPr>
  </w:style>
  <w:style w:type="paragraph" w:customStyle="1" w:styleId="list3">
    <w:name w:val="list3"/>
    <w:rsid w:val="00A01151"/>
    <w:pPr>
      <w:numPr>
        <w:numId w:val="17"/>
      </w:numPr>
      <w:spacing w:before="60" w:after="120"/>
    </w:pPr>
  </w:style>
  <w:style w:type="paragraph" w:customStyle="1" w:styleId="SubheadingBullet">
    <w:name w:val="SubheadingBullet"/>
    <w:basedOn w:val="Normal"/>
    <w:rsid w:val="00462379"/>
    <w:pPr>
      <w:numPr>
        <w:numId w:val="2"/>
      </w:numPr>
      <w:tabs>
        <w:tab w:val="clear" w:pos="3701"/>
      </w:tabs>
      <w:suppressAutoHyphens/>
      <w:ind w:left="2520" w:hanging="360"/>
    </w:pPr>
  </w:style>
  <w:style w:type="paragraph" w:customStyle="1" w:styleId="SubheadingNumber">
    <w:name w:val="SubheadingNumber"/>
    <w:basedOn w:val="SubheadingBullet"/>
    <w:rsid w:val="005D6DFE"/>
    <w:pPr>
      <w:numPr>
        <w:numId w:val="1"/>
      </w:numPr>
      <w:tabs>
        <w:tab w:val="clear" w:pos="3701"/>
      </w:tabs>
      <w:ind w:left="2520" w:hanging="360"/>
    </w:pPr>
  </w:style>
  <w:style w:type="paragraph" w:styleId="TOC1">
    <w:name w:val="toc 1"/>
    <w:basedOn w:val="Normal"/>
    <w:next w:val="body"/>
    <w:uiPriority w:val="39"/>
    <w:rsid w:val="003E54DE"/>
    <w:pPr>
      <w:tabs>
        <w:tab w:val="left" w:pos="288"/>
        <w:tab w:val="right" w:leader="dot" w:pos="9490"/>
      </w:tabs>
      <w:suppressAutoHyphens/>
      <w:spacing w:before="120" w:after="60"/>
      <w:ind w:left="288" w:right="720" w:hanging="288"/>
    </w:pPr>
    <w:rPr>
      <w:i/>
    </w:rPr>
  </w:style>
  <w:style w:type="paragraph" w:styleId="TOC2">
    <w:name w:val="toc 2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576" w:right="288" w:hanging="288"/>
    </w:pPr>
    <w:rPr>
      <w:i/>
    </w:rPr>
  </w:style>
  <w:style w:type="paragraph" w:styleId="TOC3">
    <w:name w:val="toc 3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1080" w:right="288" w:hanging="504"/>
    </w:pPr>
    <w:rPr>
      <w:i/>
    </w:rPr>
  </w:style>
  <w:style w:type="paragraph" w:styleId="TOC4">
    <w:name w:val="toc 4"/>
    <w:basedOn w:val="Normal"/>
    <w:next w:val="Normal"/>
    <w:semiHidden/>
    <w:rsid w:val="005B1537"/>
    <w:pPr>
      <w:tabs>
        <w:tab w:val="right" w:leader="dot" w:pos="9490"/>
      </w:tabs>
      <w:spacing w:before="0" w:after="0"/>
      <w:ind w:left="1512" w:right="288" w:hanging="648"/>
    </w:pPr>
    <w:rPr>
      <w:i/>
    </w:rPr>
  </w:style>
  <w:style w:type="character" w:customStyle="1" w:styleId="code">
    <w:name w:val="code"/>
    <w:rsid w:val="003F6A47"/>
    <w:rPr>
      <w:rFonts w:ascii="Courier New" w:hAnsi="Courier New"/>
      <w:noProof/>
      <w:sz w:val="18"/>
      <w:lang w:val="en-US"/>
    </w:rPr>
  </w:style>
  <w:style w:type="paragraph" w:customStyle="1" w:styleId="Table">
    <w:name w:val="Table"/>
    <w:basedOn w:val="Caption"/>
    <w:rsid w:val="004038EA"/>
    <w:pPr>
      <w:keepNext/>
      <w:keepLines/>
      <w:numPr>
        <w:ilvl w:val="5"/>
        <w:numId w:val="28"/>
      </w:numPr>
      <w:suppressAutoHyphens/>
      <w:spacing w:before="120" w:after="120"/>
      <w:ind w:right="1440"/>
    </w:pPr>
    <w:rPr>
      <w:rFonts w:ascii="Arial Narrow" w:hAnsi="Arial Narrow"/>
      <w:b w:val="0"/>
    </w:rPr>
  </w:style>
  <w:style w:type="numbering" w:customStyle="1" w:styleId="listnumber">
    <w:name w:val="listnumber"/>
    <w:basedOn w:val="NoList"/>
    <w:rsid w:val="0025543B"/>
    <w:pPr>
      <w:numPr>
        <w:numId w:val="13"/>
      </w:numPr>
    </w:pPr>
  </w:style>
  <w:style w:type="numbering" w:customStyle="1" w:styleId="listbullet">
    <w:name w:val="listbullet"/>
    <w:basedOn w:val="NoList"/>
    <w:rsid w:val="00723CA4"/>
    <w:pPr>
      <w:numPr>
        <w:numId w:val="14"/>
      </w:numPr>
    </w:pPr>
  </w:style>
  <w:style w:type="paragraph" w:styleId="Caption">
    <w:name w:val="caption"/>
    <w:basedOn w:val="Normal"/>
    <w:next w:val="Normal"/>
    <w:qFormat/>
    <w:rsid w:val="00A01151"/>
    <w:rPr>
      <w:b/>
      <w:bCs/>
    </w:rPr>
  </w:style>
  <w:style w:type="paragraph" w:styleId="Footer">
    <w:name w:val="footer"/>
    <w:basedOn w:val="Normal"/>
    <w:rsid w:val="00B27018"/>
    <w:pPr>
      <w:tabs>
        <w:tab w:val="center" w:pos="4320"/>
        <w:tab w:val="right" w:pos="8640"/>
      </w:tabs>
    </w:pPr>
  </w:style>
  <w:style w:type="paragraph" w:customStyle="1" w:styleId="ContentsHead2">
    <w:name w:val="ContentsHead2"/>
    <w:basedOn w:val="ContentsHead"/>
    <w:next w:val="TOC1"/>
    <w:rsid w:val="003F6A47"/>
    <w:pPr>
      <w:spacing w:before="240"/>
      <w:ind w:left="432"/>
    </w:pPr>
    <w:rPr>
      <w:sz w:val="28"/>
    </w:rPr>
  </w:style>
  <w:style w:type="paragraph" w:customStyle="1" w:styleId="NumberingL1">
    <w:name w:val="NumberingL1"/>
    <w:basedOn w:val="Normal"/>
    <w:rsid w:val="002F70B6"/>
    <w:pPr>
      <w:spacing w:before="120" w:after="60" w:line="240" w:lineRule="exact"/>
      <w:ind w:left="2160" w:hanging="360"/>
    </w:pPr>
  </w:style>
  <w:style w:type="paragraph" w:customStyle="1" w:styleId="TableCell">
    <w:name w:val="TableCell"/>
    <w:basedOn w:val="Normal"/>
    <w:rsid w:val="00D57B9A"/>
    <w:pPr>
      <w:keepLines/>
      <w:suppressAutoHyphens/>
      <w:spacing w:after="60"/>
    </w:pPr>
  </w:style>
  <w:style w:type="paragraph" w:customStyle="1" w:styleId="NumberingL2">
    <w:name w:val="NumberingL2"/>
    <w:basedOn w:val="BodyText"/>
    <w:rsid w:val="002F70B6"/>
    <w:pPr>
      <w:ind w:left="2520" w:hanging="360"/>
    </w:pPr>
  </w:style>
  <w:style w:type="paragraph" w:customStyle="1" w:styleId="note">
    <w:name w:val="note"/>
    <w:basedOn w:val="Normal"/>
    <w:rsid w:val="003F6A47"/>
    <w:pPr>
      <w:keepLines/>
      <w:pBdr>
        <w:top w:val="single" w:sz="6" w:space="1" w:color="C0C0C0"/>
        <w:left w:val="single" w:sz="6" w:space="4" w:color="C0C0C0"/>
        <w:bottom w:val="single" w:sz="6" w:space="1" w:color="C0C0C0"/>
        <w:right w:val="single" w:sz="6" w:space="4" w:color="C0C0C0"/>
      </w:pBdr>
      <w:shd w:val="solid" w:color="C0C0C0" w:fill="auto"/>
      <w:suppressAutoHyphens/>
      <w:spacing w:line="280" w:lineRule="atLeast"/>
      <w:ind w:left="2304" w:right="288" w:hanging="864"/>
    </w:pPr>
  </w:style>
  <w:style w:type="paragraph" w:customStyle="1" w:styleId="body4">
    <w:name w:val="body4"/>
    <w:aliases w:val="SubheadingText"/>
    <w:basedOn w:val="Normal"/>
    <w:rsid w:val="00947BBA"/>
    <w:pPr>
      <w:suppressAutoHyphens/>
      <w:spacing w:before="120" w:after="120"/>
      <w:ind w:left="1728"/>
    </w:pPr>
  </w:style>
  <w:style w:type="paragraph" w:customStyle="1" w:styleId="Numbering1">
    <w:name w:val="Numbering 1"/>
    <w:basedOn w:val="Normal"/>
    <w:rsid w:val="00C5379B"/>
    <w:pPr>
      <w:numPr>
        <w:numId w:val="3"/>
      </w:numPr>
      <w:tabs>
        <w:tab w:val="clear" w:pos="1987"/>
      </w:tabs>
      <w:ind w:left="2160"/>
    </w:pPr>
  </w:style>
  <w:style w:type="character" w:customStyle="1" w:styleId="monospace">
    <w:name w:val="monospace"/>
    <w:rsid w:val="003F6A47"/>
    <w:rPr>
      <w:rFonts w:ascii="Courier New" w:hAnsi="Courier New"/>
      <w:noProof/>
      <w:sz w:val="18"/>
      <w:lang w:val="en-US"/>
    </w:rPr>
  </w:style>
  <w:style w:type="paragraph" w:customStyle="1" w:styleId="PrefaceHead1">
    <w:name w:val="PrefaceHead1"/>
    <w:basedOn w:val="Heading2"/>
    <w:next w:val="Normal"/>
    <w:rsid w:val="00947BBA"/>
    <w:pPr>
      <w:numPr>
        <w:ilvl w:val="0"/>
        <w:numId w:val="0"/>
      </w:numPr>
    </w:pPr>
  </w:style>
  <w:style w:type="paragraph" w:customStyle="1" w:styleId="PrefaceHead2">
    <w:name w:val="PrefaceHead2"/>
    <w:basedOn w:val="Heading3"/>
    <w:rsid w:val="00947BBA"/>
    <w:pPr>
      <w:numPr>
        <w:ilvl w:val="0"/>
        <w:numId w:val="0"/>
      </w:numPr>
      <w:ind w:left="1440"/>
    </w:pPr>
  </w:style>
  <w:style w:type="paragraph" w:customStyle="1" w:styleId="IndexBody1">
    <w:name w:val="IndexBody1"/>
    <w:rsid w:val="000A2456"/>
    <w:pPr>
      <w:spacing w:before="120" w:after="120"/>
    </w:pPr>
  </w:style>
  <w:style w:type="character" w:customStyle="1" w:styleId="bold">
    <w:name w:val="bold"/>
    <w:rsid w:val="003F6A47"/>
    <w:rPr>
      <w:b/>
      <w:bCs w:val="0"/>
      <w:lang w:val="en-US"/>
    </w:rPr>
  </w:style>
  <w:style w:type="character" w:customStyle="1" w:styleId="monoitalics">
    <w:name w:val="monoitalics"/>
    <w:rsid w:val="003F6A47"/>
    <w:rPr>
      <w:rFonts w:ascii="Courier New" w:hAnsi="Courier New" w:cs="Courier New" w:hint="default"/>
      <w:i/>
      <w:iCs w:val="0"/>
      <w:noProof/>
      <w:sz w:val="18"/>
      <w:lang w:val="en-US"/>
    </w:rPr>
  </w:style>
  <w:style w:type="paragraph" w:styleId="BodyText">
    <w:name w:val="Body Text"/>
    <w:basedOn w:val="Normal"/>
    <w:rsid w:val="002F70B6"/>
    <w:pPr>
      <w:spacing w:after="120"/>
    </w:pPr>
  </w:style>
  <w:style w:type="paragraph" w:customStyle="1" w:styleId="NumberingL3">
    <w:name w:val="NumberingL3"/>
    <w:basedOn w:val="BodyText"/>
    <w:rsid w:val="002F70B6"/>
    <w:pPr>
      <w:ind w:left="2880" w:hanging="360"/>
    </w:pPr>
  </w:style>
  <w:style w:type="table" w:styleId="TableGrid">
    <w:name w:val="Table Grid"/>
    <w:basedOn w:val="TableNormal"/>
    <w:rsid w:val="00A915D2"/>
    <w:pPr>
      <w:spacing w:before="60" w:after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aliases w:val="list"/>
    <w:rsid w:val="00C66CA3"/>
    <w:pPr>
      <w:numPr>
        <w:numId w:val="8"/>
      </w:numPr>
      <w:spacing w:before="60" w:after="120"/>
    </w:pPr>
  </w:style>
  <w:style w:type="paragraph" w:customStyle="1" w:styleId="list2">
    <w:name w:val="list2"/>
    <w:rsid w:val="00802B3E"/>
    <w:pPr>
      <w:numPr>
        <w:numId w:val="9"/>
      </w:numPr>
      <w:spacing w:before="60" w:after="120"/>
    </w:pPr>
  </w:style>
  <w:style w:type="paragraph" w:styleId="BalloonText">
    <w:name w:val="Balloon Text"/>
    <w:basedOn w:val="Normal"/>
    <w:link w:val="BalloonTextChar"/>
    <w:rsid w:val="00236098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rsid w:val="004038EA"/>
    <w:pPr>
      <w:keepLines/>
      <w:numPr>
        <w:ilvl w:val="4"/>
        <w:numId w:val="28"/>
      </w:numPr>
      <w:suppressAutoHyphens/>
      <w:spacing w:before="120" w:after="120"/>
      <w:ind w:right="1440"/>
    </w:pPr>
    <w:rPr>
      <w:rFonts w:ascii="Arial Narrow" w:hAnsi="Arial Narrow"/>
      <w:bCs/>
    </w:rPr>
  </w:style>
  <w:style w:type="character" w:customStyle="1" w:styleId="BalloonTextChar">
    <w:name w:val="Balloon Text Char"/>
    <w:link w:val="BalloonText"/>
    <w:rsid w:val="00236098"/>
    <w:rPr>
      <w:rFonts w:ascii="Tahoma" w:hAnsi="Tahoma" w:cs="Tahoma"/>
      <w:sz w:val="16"/>
      <w:szCs w:val="16"/>
    </w:rPr>
  </w:style>
  <w:style w:type="paragraph" w:customStyle="1" w:styleId="Image">
    <w:name w:val="Image"/>
    <w:basedOn w:val="Normal"/>
    <w:next w:val="Figure"/>
    <w:rsid w:val="003F6A47"/>
    <w:pPr>
      <w:keepLines/>
      <w:suppressAutoHyphens/>
      <w:spacing w:before="180" w:line="280" w:lineRule="atLeast"/>
      <w:ind w:left="1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E23"/>
    <w:pPr>
      <w:keepLines/>
      <w:numPr>
        <w:numId w:val="0"/>
      </w:numPr>
      <w:spacing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customStyle="1" w:styleId="Numbering2">
    <w:name w:val="Numbering 2"/>
    <w:rsid w:val="00417D7F"/>
    <w:pPr>
      <w:numPr>
        <w:numId w:val="4"/>
      </w:numPr>
      <w:tabs>
        <w:tab w:val="clear" w:pos="3528"/>
      </w:tabs>
      <w:spacing w:before="60" w:after="180"/>
      <w:ind w:left="2160"/>
    </w:pPr>
  </w:style>
  <w:style w:type="paragraph" w:customStyle="1" w:styleId="Numbering3">
    <w:name w:val="Numbering 3"/>
    <w:basedOn w:val="Normal"/>
    <w:rsid w:val="00417D7F"/>
    <w:pPr>
      <w:numPr>
        <w:numId w:val="5"/>
      </w:numPr>
      <w:tabs>
        <w:tab w:val="clear" w:pos="1440"/>
      </w:tabs>
      <w:ind w:left="2160"/>
    </w:pPr>
  </w:style>
  <w:style w:type="paragraph" w:customStyle="1" w:styleId="Numbering4">
    <w:name w:val="Numbering 4"/>
    <w:basedOn w:val="Normal"/>
    <w:rsid w:val="00417D7F"/>
    <w:pPr>
      <w:numPr>
        <w:numId w:val="6"/>
      </w:numPr>
      <w:tabs>
        <w:tab w:val="clear" w:pos="3067"/>
      </w:tabs>
      <w:ind w:left="2160"/>
    </w:pPr>
  </w:style>
  <w:style w:type="paragraph" w:customStyle="1" w:styleId="Numbering5">
    <w:name w:val="Numbering 5"/>
    <w:basedOn w:val="Normal"/>
    <w:rsid w:val="00417D7F"/>
    <w:pPr>
      <w:numPr>
        <w:numId w:val="10"/>
      </w:numPr>
      <w:tabs>
        <w:tab w:val="clear" w:pos="1987"/>
      </w:tabs>
      <w:ind w:left="2160"/>
    </w:pPr>
  </w:style>
  <w:style w:type="paragraph" w:customStyle="1" w:styleId="Numberinga">
    <w:name w:val="Numbering a"/>
    <w:basedOn w:val="Normal"/>
    <w:rsid w:val="004514DF"/>
    <w:pPr>
      <w:numPr>
        <w:numId w:val="7"/>
      </w:numPr>
      <w:tabs>
        <w:tab w:val="clear" w:pos="1080"/>
      </w:tabs>
      <w:ind w:left="2520"/>
    </w:pPr>
  </w:style>
  <w:style w:type="paragraph" w:customStyle="1" w:styleId="Numberingi">
    <w:name w:val="Numbering i"/>
    <w:basedOn w:val="Normal"/>
    <w:rsid w:val="008374D0"/>
    <w:pPr>
      <w:numPr>
        <w:numId w:val="15"/>
      </w:numPr>
    </w:pPr>
  </w:style>
  <w:style w:type="paragraph" w:customStyle="1" w:styleId="AppendixHead">
    <w:name w:val="AppendixHead"/>
    <w:rsid w:val="004038EA"/>
    <w:pPr>
      <w:numPr>
        <w:ilvl w:val="6"/>
        <w:numId w:val="28"/>
      </w:numPr>
      <w:spacing w:before="480" w:after="180"/>
    </w:pPr>
    <w:rPr>
      <w:rFonts w:ascii="Arial Narrow" w:hAnsi="Arial Narrow" w:cs="Arial"/>
      <w:b/>
      <w:kern w:val="32"/>
      <w:sz w:val="44"/>
      <w:szCs w:val="32"/>
    </w:rPr>
  </w:style>
  <w:style w:type="paragraph" w:styleId="TableofFigures">
    <w:name w:val="table of figures"/>
    <w:basedOn w:val="Normal"/>
    <w:next w:val="Normal"/>
    <w:semiHidden/>
    <w:rsid w:val="001326E2"/>
    <w:pPr>
      <w:tabs>
        <w:tab w:val="left" w:pos="1440"/>
        <w:tab w:val="right" w:leader="dot" w:pos="9494"/>
      </w:tabs>
      <w:ind w:left="1440" w:right="720" w:hanging="1008"/>
    </w:pPr>
    <w:rPr>
      <w:i/>
    </w:rPr>
  </w:style>
  <w:style w:type="paragraph" w:styleId="TOC5">
    <w:name w:val="toc 5"/>
    <w:basedOn w:val="Normal"/>
    <w:next w:val="Normal"/>
    <w:semiHidden/>
    <w:rsid w:val="009C18B9"/>
    <w:pPr>
      <w:numPr>
        <w:numId w:val="16"/>
      </w:numPr>
      <w:tabs>
        <w:tab w:val="right" w:leader="dot" w:pos="9490"/>
      </w:tabs>
      <w:spacing w:before="120" w:after="60"/>
      <w:ind w:right="360"/>
    </w:pPr>
    <w:rPr>
      <w:i/>
    </w:rPr>
  </w:style>
  <w:style w:type="paragraph" w:customStyle="1" w:styleId="list4">
    <w:name w:val="list4"/>
    <w:autoRedefine/>
    <w:rsid w:val="00EA31B9"/>
    <w:pPr>
      <w:tabs>
        <w:tab w:val="num" w:pos="2520"/>
      </w:tabs>
      <w:spacing w:before="60" w:after="120"/>
      <w:ind w:left="2880" w:hanging="360"/>
    </w:pPr>
    <w:rPr>
      <w:lang w:val="en-GB"/>
    </w:rPr>
  </w:style>
  <w:style w:type="paragraph" w:customStyle="1" w:styleId="IndexAlphabet">
    <w:name w:val="IndexAlphabet"/>
    <w:next w:val="IndexBody1"/>
    <w:rsid w:val="00E37E24"/>
    <w:pPr>
      <w:spacing w:before="480" w:after="120"/>
    </w:pPr>
    <w:rPr>
      <w:rFonts w:ascii="Arial" w:hAnsi="Arial"/>
      <w:b/>
      <w:sz w:val="28"/>
    </w:rPr>
  </w:style>
  <w:style w:type="paragraph" w:customStyle="1" w:styleId="IndexBody2">
    <w:name w:val="IndexBody2"/>
    <w:rsid w:val="00A1539B"/>
    <w:pPr>
      <w:spacing w:before="120" w:after="120"/>
      <w:ind w:left="288"/>
    </w:pPr>
  </w:style>
  <w:style w:type="paragraph" w:styleId="FootnoteText">
    <w:name w:val="footnote text"/>
    <w:basedOn w:val="Normal"/>
    <w:semiHidden/>
    <w:rsid w:val="009145FB"/>
    <w:pPr>
      <w:suppressAutoHyphens/>
    </w:pPr>
    <w:rPr>
      <w:sz w:val="18"/>
    </w:rPr>
  </w:style>
  <w:style w:type="character" w:styleId="FootnoteReference">
    <w:name w:val="footnote reference"/>
    <w:semiHidden/>
    <w:rsid w:val="006D72B7"/>
    <w:rPr>
      <w:vertAlign w:val="superscript"/>
    </w:rPr>
  </w:style>
  <w:style w:type="paragraph" w:styleId="NormalWeb">
    <w:name w:val="Normal (Web)"/>
    <w:basedOn w:val="Normal"/>
    <w:rsid w:val="003F6A47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ollowedHyperlink">
    <w:name w:val="FollowedHyperlink"/>
    <w:rsid w:val="003F6A47"/>
    <w:rPr>
      <w:noProof/>
      <w:color w:val="800080"/>
      <w:u w:val="single"/>
      <w:lang w:val="en-US"/>
    </w:rPr>
  </w:style>
  <w:style w:type="paragraph" w:customStyle="1" w:styleId="Numbering6">
    <w:name w:val="Numbering 6"/>
    <w:basedOn w:val="Normal"/>
    <w:rsid w:val="00417D7F"/>
    <w:pPr>
      <w:numPr>
        <w:numId w:val="11"/>
      </w:numPr>
      <w:tabs>
        <w:tab w:val="clear" w:pos="1987"/>
      </w:tabs>
      <w:ind w:left="2160"/>
    </w:pPr>
  </w:style>
  <w:style w:type="paragraph" w:customStyle="1" w:styleId="GlossaryTerm">
    <w:name w:val="Glossary Term"/>
    <w:basedOn w:val="Normal"/>
    <w:rsid w:val="003F6A47"/>
    <w:pPr>
      <w:spacing w:before="100"/>
      <w:ind w:left="1296"/>
    </w:pPr>
    <w:rPr>
      <w:b/>
    </w:rPr>
  </w:style>
  <w:style w:type="paragraph" w:customStyle="1" w:styleId="CopyrightText">
    <w:name w:val="CopyrightText"/>
    <w:basedOn w:val="Normal"/>
    <w:rsid w:val="003F6A47"/>
    <w:pPr>
      <w:ind w:left="1440"/>
    </w:pPr>
    <w:rPr>
      <w:sz w:val="18"/>
    </w:rPr>
  </w:style>
  <w:style w:type="paragraph" w:customStyle="1" w:styleId="HeaderOdd">
    <w:name w:val="HeaderOdd"/>
    <w:basedOn w:val="Header"/>
    <w:rsid w:val="003F6A47"/>
    <w:pPr>
      <w:jc w:val="right"/>
    </w:pPr>
  </w:style>
  <w:style w:type="paragraph" w:styleId="ListParagraph">
    <w:name w:val="List Paragraph"/>
    <w:basedOn w:val="Normal"/>
    <w:uiPriority w:val="34"/>
    <w:qFormat/>
    <w:rsid w:val="00E7225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884F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4F97"/>
  </w:style>
  <w:style w:type="character" w:customStyle="1" w:styleId="CommentTextChar">
    <w:name w:val="Comment Text Char"/>
    <w:basedOn w:val="DefaultParagraphFont"/>
    <w:link w:val="CommentText"/>
    <w:semiHidden/>
    <w:rsid w:val="00884F9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4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4F97"/>
    <w:rPr>
      <w:b/>
      <w:bCs/>
    </w:rPr>
  </w:style>
  <w:style w:type="paragraph" w:styleId="Revision">
    <w:name w:val="Revision"/>
    <w:hidden/>
    <w:uiPriority w:val="99"/>
    <w:semiHidden/>
    <w:rsid w:val="00D04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47"/>
    <w:pPr>
      <w:spacing w:before="60" w:after="180"/>
    </w:pPr>
  </w:style>
  <w:style w:type="paragraph" w:styleId="Heading1">
    <w:name w:val="heading 1"/>
    <w:aliases w:val="PartHeading,H1"/>
    <w:basedOn w:val="Normal"/>
    <w:next w:val="Normal"/>
    <w:qFormat/>
    <w:rsid w:val="004038EA"/>
    <w:pPr>
      <w:keepNext/>
      <w:numPr>
        <w:numId w:val="28"/>
      </w:numPr>
      <w:spacing w:before="480"/>
      <w:outlineLvl w:val="0"/>
    </w:pPr>
    <w:rPr>
      <w:rFonts w:ascii="Arial Narrow" w:hAnsi="Arial Narrow" w:cs="Arial"/>
      <w:b/>
      <w:bCs/>
      <w:kern w:val="32"/>
      <w:sz w:val="44"/>
      <w:szCs w:val="32"/>
    </w:rPr>
  </w:style>
  <w:style w:type="paragraph" w:styleId="Heading2">
    <w:name w:val="heading 2"/>
    <w:aliases w:val="Head1,H2"/>
    <w:basedOn w:val="Heading1"/>
    <w:next w:val="body"/>
    <w:qFormat/>
    <w:rsid w:val="004038EA"/>
    <w:pPr>
      <w:numPr>
        <w:ilvl w:val="1"/>
      </w:numPr>
      <w:pBdr>
        <w:top w:val="single" w:sz="24" w:space="1" w:color="auto"/>
      </w:pBdr>
      <w:spacing w:before="360" w:after="240"/>
      <w:outlineLvl w:val="1"/>
    </w:pPr>
    <w:rPr>
      <w:sz w:val="32"/>
      <w:szCs w:val="20"/>
    </w:rPr>
  </w:style>
  <w:style w:type="paragraph" w:styleId="Heading3">
    <w:name w:val="heading 3"/>
    <w:aliases w:val="Head2"/>
    <w:basedOn w:val="Normal"/>
    <w:next w:val="body"/>
    <w:qFormat/>
    <w:rsid w:val="004038EA"/>
    <w:pPr>
      <w:keepNext/>
      <w:numPr>
        <w:ilvl w:val="2"/>
        <w:numId w:val="28"/>
      </w:numPr>
      <w:pBdr>
        <w:top w:val="single" w:sz="24" w:space="1" w:color="auto"/>
      </w:pBdr>
      <w:spacing w:before="240" w:after="120"/>
      <w:outlineLvl w:val="2"/>
    </w:pPr>
    <w:rPr>
      <w:rFonts w:ascii="Arial Narrow" w:hAnsi="Arial Narrow" w:cs="Arial"/>
      <w:b/>
      <w:bCs/>
      <w:sz w:val="28"/>
      <w:szCs w:val="26"/>
    </w:rPr>
  </w:style>
  <w:style w:type="paragraph" w:styleId="Heading4">
    <w:name w:val="heading 4"/>
    <w:aliases w:val="Head3"/>
    <w:basedOn w:val="Normal"/>
    <w:next w:val="body"/>
    <w:qFormat/>
    <w:rsid w:val="004038EA"/>
    <w:pPr>
      <w:keepNext/>
      <w:numPr>
        <w:ilvl w:val="3"/>
        <w:numId w:val="28"/>
      </w:numPr>
      <w:spacing w:before="240" w:after="120"/>
      <w:outlineLvl w:val="3"/>
    </w:pPr>
    <w:rPr>
      <w:rFonts w:ascii="Arial Narrow" w:hAnsi="Arial Narrow"/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6D72B7"/>
    <w:pPr>
      <w:keepNext/>
      <w:suppressAutoHyphens/>
      <w:outlineLvl w:val="4"/>
    </w:pPr>
    <w:rPr>
      <w:rFonts w:ascii="Arial" w:hAnsi="Arial"/>
      <w:caps/>
      <w:sz w:val="24"/>
    </w:rPr>
  </w:style>
  <w:style w:type="paragraph" w:styleId="Heading6">
    <w:name w:val="heading 6"/>
    <w:basedOn w:val="Normal"/>
    <w:next w:val="Normal"/>
    <w:qFormat/>
    <w:rsid w:val="006D72B7"/>
    <w:pPr>
      <w:keepNext/>
      <w:tabs>
        <w:tab w:val="left" w:pos="1134"/>
      </w:tabs>
      <w:suppressAutoHyphens/>
      <w:spacing w:before="140" w:line="240" w:lineRule="exact"/>
      <w:outlineLvl w:val="5"/>
    </w:pPr>
    <w:rPr>
      <w:rFonts w:ascii="Helvetica" w:hAnsi="Helvetica"/>
      <w:i/>
      <w:color w:val="000000"/>
    </w:rPr>
  </w:style>
  <w:style w:type="paragraph" w:styleId="Heading7">
    <w:name w:val="heading 7"/>
    <w:basedOn w:val="Normal"/>
    <w:next w:val="Normal"/>
    <w:qFormat/>
    <w:rsid w:val="006D72B7"/>
    <w:pPr>
      <w:keepNext/>
      <w:tabs>
        <w:tab w:val="left" w:pos="1134"/>
      </w:tabs>
      <w:suppressAutoHyphens/>
      <w:spacing w:before="240" w:after="60"/>
      <w:outlineLvl w:val="6"/>
    </w:pPr>
    <w:rPr>
      <w:rFonts w:ascii="Helvetica" w:hAnsi="Helvetica"/>
    </w:rPr>
  </w:style>
  <w:style w:type="paragraph" w:styleId="Heading8">
    <w:name w:val="heading 8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ody1,body2,body3"/>
    <w:basedOn w:val="Normal"/>
    <w:rsid w:val="00820125"/>
    <w:pPr>
      <w:suppressAutoHyphens/>
      <w:spacing w:before="120" w:after="120"/>
      <w:ind w:left="1440"/>
    </w:pPr>
  </w:style>
  <w:style w:type="character" w:styleId="Hyperlink">
    <w:name w:val="Hyperlink"/>
    <w:uiPriority w:val="99"/>
    <w:rsid w:val="003F6A47"/>
    <w:rPr>
      <w:rFonts w:ascii="Times New Roman" w:hAnsi="Times New Roman"/>
      <w:noProof/>
      <w:color w:val="0000FF"/>
      <w:sz w:val="18"/>
      <w:u w:val="single"/>
      <w:lang w:val="en-US"/>
    </w:rPr>
  </w:style>
  <w:style w:type="paragraph" w:customStyle="1" w:styleId="SolutionName">
    <w:name w:val="SolutionName"/>
    <w:basedOn w:val="Normal"/>
    <w:rsid w:val="003C0621"/>
    <w:rPr>
      <w:rFonts w:ascii="Arial Narrow" w:hAnsi="Arial Narrow"/>
      <w:b/>
      <w:sz w:val="72"/>
      <w:szCs w:val="72"/>
    </w:rPr>
  </w:style>
  <w:style w:type="paragraph" w:customStyle="1" w:styleId="DocumentTitle">
    <w:name w:val="DocumentTitle"/>
    <w:basedOn w:val="Normal"/>
    <w:rsid w:val="003F6A47"/>
    <w:pPr>
      <w:spacing w:before="1200"/>
    </w:pPr>
    <w:rPr>
      <w:rFonts w:ascii="Arial Narrow" w:hAnsi="Arial Narrow"/>
      <w:b/>
      <w:sz w:val="48"/>
    </w:rPr>
  </w:style>
  <w:style w:type="paragraph" w:customStyle="1" w:styleId="IndustryName">
    <w:name w:val="IndustryName"/>
    <w:basedOn w:val="Normal"/>
    <w:rsid w:val="003F6A47"/>
    <w:pPr>
      <w:spacing w:before="1200" w:after="800"/>
    </w:pPr>
    <w:rPr>
      <w:rFonts w:ascii="Arial Narrow" w:hAnsi="Arial Narrow"/>
      <w:b/>
      <w:sz w:val="24"/>
    </w:rPr>
  </w:style>
  <w:style w:type="paragraph" w:styleId="Header">
    <w:name w:val="header"/>
    <w:basedOn w:val="Normal"/>
    <w:rsid w:val="003F6A47"/>
    <w:rPr>
      <w:sz w:val="18"/>
    </w:rPr>
  </w:style>
  <w:style w:type="paragraph" w:customStyle="1" w:styleId="ContentsHead">
    <w:name w:val="ContentsHead"/>
    <w:basedOn w:val="Normal"/>
    <w:rsid w:val="003F6A47"/>
    <w:pPr>
      <w:spacing w:after="240"/>
    </w:pPr>
    <w:rPr>
      <w:rFonts w:ascii="Arial Narrow" w:hAnsi="Arial Narrow"/>
      <w:b/>
      <w:sz w:val="32"/>
    </w:rPr>
  </w:style>
  <w:style w:type="paragraph" w:customStyle="1" w:styleId="GlossaryDefinition">
    <w:name w:val="Glossary Definition"/>
    <w:basedOn w:val="Normal"/>
    <w:rsid w:val="00A01151"/>
    <w:pPr>
      <w:suppressAutoHyphens/>
      <w:spacing w:before="0" w:after="60"/>
      <w:ind w:left="1526"/>
    </w:pPr>
  </w:style>
  <w:style w:type="character" w:styleId="PageNumber">
    <w:name w:val="page number"/>
    <w:rsid w:val="00947BBA"/>
    <w:rPr>
      <w:rFonts w:ascii="Century Schoolbook" w:hAnsi="Century Schoolbook"/>
      <w:b/>
      <w:sz w:val="18"/>
      <w:lang w:val="en-US"/>
    </w:rPr>
  </w:style>
  <w:style w:type="paragraph" w:customStyle="1" w:styleId="GlossaryHead">
    <w:name w:val="GlossaryHead"/>
    <w:aliases w:val="IndexHead"/>
    <w:basedOn w:val="Heading2"/>
    <w:rsid w:val="00A01151"/>
    <w:pPr>
      <w:numPr>
        <w:ilvl w:val="0"/>
        <w:numId w:val="0"/>
      </w:numPr>
      <w:pBdr>
        <w:top w:val="none" w:sz="0" w:space="0" w:color="auto"/>
        <w:bottom w:val="single" w:sz="24" w:space="1" w:color="auto"/>
      </w:pBdr>
    </w:pPr>
  </w:style>
  <w:style w:type="paragraph" w:customStyle="1" w:styleId="list1text">
    <w:name w:val="list1 text"/>
    <w:basedOn w:val="Normal"/>
    <w:rsid w:val="00A01151"/>
    <w:pPr>
      <w:spacing w:before="0"/>
      <w:ind w:left="2160"/>
    </w:pPr>
  </w:style>
  <w:style w:type="paragraph" w:customStyle="1" w:styleId="list2text">
    <w:name w:val="list2 text"/>
    <w:basedOn w:val="list1text"/>
    <w:rsid w:val="00A01151"/>
    <w:pPr>
      <w:ind w:left="2520"/>
    </w:pPr>
  </w:style>
  <w:style w:type="paragraph" w:customStyle="1" w:styleId="Subheading">
    <w:name w:val="Subheading"/>
    <w:aliases w:val="Head4"/>
    <w:basedOn w:val="Normal"/>
    <w:next w:val="body4"/>
    <w:rsid w:val="00820125"/>
    <w:pPr>
      <w:keepNext/>
      <w:suppressAutoHyphens/>
      <w:spacing w:before="240" w:after="120"/>
      <w:ind w:left="1728"/>
    </w:pPr>
    <w:rPr>
      <w:b/>
    </w:rPr>
  </w:style>
  <w:style w:type="paragraph" w:customStyle="1" w:styleId="list3text">
    <w:name w:val="list3 text"/>
    <w:basedOn w:val="list2text"/>
    <w:rsid w:val="00A01151"/>
    <w:pPr>
      <w:ind w:left="2880"/>
    </w:pPr>
  </w:style>
  <w:style w:type="paragraph" w:customStyle="1" w:styleId="list3">
    <w:name w:val="list3"/>
    <w:rsid w:val="00A01151"/>
    <w:pPr>
      <w:numPr>
        <w:numId w:val="17"/>
      </w:numPr>
      <w:spacing w:before="60" w:after="120"/>
    </w:pPr>
  </w:style>
  <w:style w:type="paragraph" w:customStyle="1" w:styleId="SubheadingBullet">
    <w:name w:val="SubheadingBullet"/>
    <w:basedOn w:val="Normal"/>
    <w:rsid w:val="00462379"/>
    <w:pPr>
      <w:numPr>
        <w:numId w:val="2"/>
      </w:numPr>
      <w:tabs>
        <w:tab w:val="clear" w:pos="3701"/>
      </w:tabs>
      <w:suppressAutoHyphens/>
      <w:ind w:left="2520" w:hanging="360"/>
    </w:pPr>
  </w:style>
  <w:style w:type="paragraph" w:customStyle="1" w:styleId="SubheadingNumber">
    <w:name w:val="SubheadingNumber"/>
    <w:basedOn w:val="SubheadingBullet"/>
    <w:rsid w:val="005D6DFE"/>
    <w:pPr>
      <w:numPr>
        <w:numId w:val="1"/>
      </w:numPr>
      <w:tabs>
        <w:tab w:val="clear" w:pos="3701"/>
      </w:tabs>
      <w:ind w:left="2520" w:hanging="360"/>
    </w:pPr>
  </w:style>
  <w:style w:type="paragraph" w:styleId="TOC1">
    <w:name w:val="toc 1"/>
    <w:basedOn w:val="Normal"/>
    <w:next w:val="body"/>
    <w:uiPriority w:val="39"/>
    <w:rsid w:val="003E54DE"/>
    <w:pPr>
      <w:tabs>
        <w:tab w:val="left" w:pos="288"/>
        <w:tab w:val="right" w:leader="dot" w:pos="9490"/>
      </w:tabs>
      <w:suppressAutoHyphens/>
      <w:spacing w:before="120" w:after="60"/>
      <w:ind w:left="288" w:right="720" w:hanging="288"/>
    </w:pPr>
    <w:rPr>
      <w:i/>
    </w:rPr>
  </w:style>
  <w:style w:type="paragraph" w:styleId="TOC2">
    <w:name w:val="toc 2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576" w:right="288" w:hanging="288"/>
    </w:pPr>
    <w:rPr>
      <w:i/>
    </w:rPr>
  </w:style>
  <w:style w:type="paragraph" w:styleId="TOC3">
    <w:name w:val="toc 3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1080" w:right="288" w:hanging="504"/>
    </w:pPr>
    <w:rPr>
      <w:i/>
    </w:rPr>
  </w:style>
  <w:style w:type="paragraph" w:styleId="TOC4">
    <w:name w:val="toc 4"/>
    <w:basedOn w:val="Normal"/>
    <w:next w:val="Normal"/>
    <w:semiHidden/>
    <w:rsid w:val="005B1537"/>
    <w:pPr>
      <w:tabs>
        <w:tab w:val="right" w:leader="dot" w:pos="9490"/>
      </w:tabs>
      <w:spacing w:before="0" w:after="0"/>
      <w:ind w:left="1512" w:right="288" w:hanging="648"/>
    </w:pPr>
    <w:rPr>
      <w:i/>
    </w:rPr>
  </w:style>
  <w:style w:type="character" w:customStyle="1" w:styleId="code">
    <w:name w:val="code"/>
    <w:rsid w:val="003F6A47"/>
    <w:rPr>
      <w:rFonts w:ascii="Courier New" w:hAnsi="Courier New"/>
      <w:noProof/>
      <w:sz w:val="18"/>
      <w:lang w:val="en-US"/>
    </w:rPr>
  </w:style>
  <w:style w:type="paragraph" w:customStyle="1" w:styleId="Table">
    <w:name w:val="Table"/>
    <w:basedOn w:val="Caption"/>
    <w:rsid w:val="004038EA"/>
    <w:pPr>
      <w:keepNext/>
      <w:keepLines/>
      <w:numPr>
        <w:ilvl w:val="5"/>
        <w:numId w:val="28"/>
      </w:numPr>
      <w:suppressAutoHyphens/>
      <w:spacing w:before="120" w:after="120"/>
      <w:ind w:right="1440"/>
    </w:pPr>
    <w:rPr>
      <w:rFonts w:ascii="Arial Narrow" w:hAnsi="Arial Narrow"/>
      <w:b w:val="0"/>
    </w:rPr>
  </w:style>
  <w:style w:type="numbering" w:customStyle="1" w:styleId="listnumber">
    <w:name w:val="listnumber"/>
    <w:basedOn w:val="NoList"/>
    <w:rsid w:val="0025543B"/>
    <w:pPr>
      <w:numPr>
        <w:numId w:val="13"/>
      </w:numPr>
    </w:pPr>
  </w:style>
  <w:style w:type="numbering" w:customStyle="1" w:styleId="listbullet">
    <w:name w:val="listbullet"/>
    <w:basedOn w:val="NoList"/>
    <w:rsid w:val="00723CA4"/>
    <w:pPr>
      <w:numPr>
        <w:numId w:val="14"/>
      </w:numPr>
    </w:pPr>
  </w:style>
  <w:style w:type="paragraph" w:styleId="Caption">
    <w:name w:val="caption"/>
    <w:basedOn w:val="Normal"/>
    <w:next w:val="Normal"/>
    <w:qFormat/>
    <w:rsid w:val="00A01151"/>
    <w:rPr>
      <w:b/>
      <w:bCs/>
    </w:rPr>
  </w:style>
  <w:style w:type="paragraph" w:styleId="Footer">
    <w:name w:val="footer"/>
    <w:basedOn w:val="Normal"/>
    <w:rsid w:val="00B27018"/>
    <w:pPr>
      <w:tabs>
        <w:tab w:val="center" w:pos="4320"/>
        <w:tab w:val="right" w:pos="8640"/>
      </w:tabs>
    </w:pPr>
  </w:style>
  <w:style w:type="paragraph" w:customStyle="1" w:styleId="ContentsHead2">
    <w:name w:val="ContentsHead2"/>
    <w:basedOn w:val="ContentsHead"/>
    <w:next w:val="TOC1"/>
    <w:rsid w:val="003F6A47"/>
    <w:pPr>
      <w:spacing w:before="240"/>
      <w:ind w:left="432"/>
    </w:pPr>
    <w:rPr>
      <w:sz w:val="28"/>
    </w:rPr>
  </w:style>
  <w:style w:type="paragraph" w:customStyle="1" w:styleId="NumberingL1">
    <w:name w:val="NumberingL1"/>
    <w:basedOn w:val="Normal"/>
    <w:rsid w:val="002F70B6"/>
    <w:pPr>
      <w:spacing w:before="120" w:after="60" w:line="240" w:lineRule="exact"/>
      <w:ind w:left="2160" w:hanging="360"/>
    </w:pPr>
  </w:style>
  <w:style w:type="paragraph" w:customStyle="1" w:styleId="TableCell">
    <w:name w:val="TableCell"/>
    <w:basedOn w:val="Normal"/>
    <w:rsid w:val="00D57B9A"/>
    <w:pPr>
      <w:keepLines/>
      <w:suppressAutoHyphens/>
      <w:spacing w:after="60"/>
    </w:pPr>
  </w:style>
  <w:style w:type="paragraph" w:customStyle="1" w:styleId="NumberingL2">
    <w:name w:val="NumberingL2"/>
    <w:basedOn w:val="BodyText"/>
    <w:rsid w:val="002F70B6"/>
    <w:pPr>
      <w:ind w:left="2520" w:hanging="360"/>
    </w:pPr>
  </w:style>
  <w:style w:type="paragraph" w:customStyle="1" w:styleId="note">
    <w:name w:val="note"/>
    <w:basedOn w:val="Normal"/>
    <w:rsid w:val="003F6A47"/>
    <w:pPr>
      <w:keepLines/>
      <w:pBdr>
        <w:top w:val="single" w:sz="6" w:space="1" w:color="C0C0C0"/>
        <w:left w:val="single" w:sz="6" w:space="4" w:color="C0C0C0"/>
        <w:bottom w:val="single" w:sz="6" w:space="1" w:color="C0C0C0"/>
        <w:right w:val="single" w:sz="6" w:space="4" w:color="C0C0C0"/>
      </w:pBdr>
      <w:shd w:val="solid" w:color="C0C0C0" w:fill="auto"/>
      <w:suppressAutoHyphens/>
      <w:spacing w:line="280" w:lineRule="atLeast"/>
      <w:ind w:left="2304" w:right="288" w:hanging="864"/>
    </w:pPr>
  </w:style>
  <w:style w:type="paragraph" w:customStyle="1" w:styleId="body4">
    <w:name w:val="body4"/>
    <w:aliases w:val="SubheadingText"/>
    <w:basedOn w:val="Normal"/>
    <w:rsid w:val="00947BBA"/>
    <w:pPr>
      <w:suppressAutoHyphens/>
      <w:spacing w:before="120" w:after="120"/>
      <w:ind w:left="1728"/>
    </w:pPr>
  </w:style>
  <w:style w:type="paragraph" w:customStyle="1" w:styleId="Numbering1">
    <w:name w:val="Numbering 1"/>
    <w:basedOn w:val="Normal"/>
    <w:rsid w:val="00C5379B"/>
    <w:pPr>
      <w:numPr>
        <w:numId w:val="3"/>
      </w:numPr>
      <w:tabs>
        <w:tab w:val="clear" w:pos="1987"/>
      </w:tabs>
      <w:ind w:left="2160"/>
    </w:pPr>
  </w:style>
  <w:style w:type="character" w:customStyle="1" w:styleId="monospace">
    <w:name w:val="monospace"/>
    <w:rsid w:val="003F6A47"/>
    <w:rPr>
      <w:rFonts w:ascii="Courier New" w:hAnsi="Courier New"/>
      <w:noProof/>
      <w:sz w:val="18"/>
      <w:lang w:val="en-US"/>
    </w:rPr>
  </w:style>
  <w:style w:type="paragraph" w:customStyle="1" w:styleId="PrefaceHead1">
    <w:name w:val="PrefaceHead1"/>
    <w:basedOn w:val="Heading2"/>
    <w:next w:val="Normal"/>
    <w:rsid w:val="00947BBA"/>
    <w:pPr>
      <w:numPr>
        <w:ilvl w:val="0"/>
        <w:numId w:val="0"/>
      </w:numPr>
    </w:pPr>
  </w:style>
  <w:style w:type="paragraph" w:customStyle="1" w:styleId="PrefaceHead2">
    <w:name w:val="PrefaceHead2"/>
    <w:basedOn w:val="Heading3"/>
    <w:rsid w:val="00947BBA"/>
    <w:pPr>
      <w:numPr>
        <w:ilvl w:val="0"/>
        <w:numId w:val="0"/>
      </w:numPr>
      <w:ind w:left="1440"/>
    </w:pPr>
  </w:style>
  <w:style w:type="paragraph" w:customStyle="1" w:styleId="IndexBody1">
    <w:name w:val="IndexBody1"/>
    <w:rsid w:val="000A2456"/>
    <w:pPr>
      <w:spacing w:before="120" w:after="120"/>
    </w:pPr>
  </w:style>
  <w:style w:type="character" w:customStyle="1" w:styleId="bold">
    <w:name w:val="bold"/>
    <w:rsid w:val="003F6A47"/>
    <w:rPr>
      <w:b/>
      <w:bCs w:val="0"/>
      <w:lang w:val="en-US"/>
    </w:rPr>
  </w:style>
  <w:style w:type="character" w:customStyle="1" w:styleId="monoitalics">
    <w:name w:val="monoitalics"/>
    <w:rsid w:val="003F6A47"/>
    <w:rPr>
      <w:rFonts w:ascii="Courier New" w:hAnsi="Courier New" w:cs="Courier New" w:hint="default"/>
      <w:i/>
      <w:iCs w:val="0"/>
      <w:noProof/>
      <w:sz w:val="18"/>
      <w:lang w:val="en-US"/>
    </w:rPr>
  </w:style>
  <w:style w:type="paragraph" w:styleId="BodyText">
    <w:name w:val="Body Text"/>
    <w:basedOn w:val="Normal"/>
    <w:rsid w:val="002F70B6"/>
    <w:pPr>
      <w:spacing w:after="120"/>
    </w:pPr>
  </w:style>
  <w:style w:type="paragraph" w:customStyle="1" w:styleId="NumberingL3">
    <w:name w:val="NumberingL3"/>
    <w:basedOn w:val="BodyText"/>
    <w:rsid w:val="002F70B6"/>
    <w:pPr>
      <w:ind w:left="2880" w:hanging="360"/>
    </w:pPr>
  </w:style>
  <w:style w:type="table" w:styleId="TableGrid">
    <w:name w:val="Table Grid"/>
    <w:basedOn w:val="TableNormal"/>
    <w:rsid w:val="00A915D2"/>
    <w:pPr>
      <w:spacing w:before="60" w:after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aliases w:val="list"/>
    <w:rsid w:val="00C66CA3"/>
    <w:pPr>
      <w:numPr>
        <w:numId w:val="8"/>
      </w:numPr>
      <w:spacing w:before="60" w:after="120"/>
    </w:pPr>
  </w:style>
  <w:style w:type="paragraph" w:customStyle="1" w:styleId="list2">
    <w:name w:val="list2"/>
    <w:rsid w:val="00802B3E"/>
    <w:pPr>
      <w:numPr>
        <w:numId w:val="9"/>
      </w:numPr>
      <w:spacing w:before="60" w:after="120"/>
    </w:pPr>
  </w:style>
  <w:style w:type="paragraph" w:styleId="BalloonText">
    <w:name w:val="Balloon Text"/>
    <w:basedOn w:val="Normal"/>
    <w:link w:val="BalloonTextChar"/>
    <w:rsid w:val="00236098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rsid w:val="004038EA"/>
    <w:pPr>
      <w:keepLines/>
      <w:numPr>
        <w:ilvl w:val="4"/>
        <w:numId w:val="28"/>
      </w:numPr>
      <w:suppressAutoHyphens/>
      <w:spacing w:before="120" w:after="120"/>
      <w:ind w:right="1440"/>
    </w:pPr>
    <w:rPr>
      <w:rFonts w:ascii="Arial Narrow" w:hAnsi="Arial Narrow"/>
      <w:bCs/>
    </w:rPr>
  </w:style>
  <w:style w:type="character" w:customStyle="1" w:styleId="BalloonTextChar">
    <w:name w:val="Balloon Text Char"/>
    <w:link w:val="BalloonText"/>
    <w:rsid w:val="00236098"/>
    <w:rPr>
      <w:rFonts w:ascii="Tahoma" w:hAnsi="Tahoma" w:cs="Tahoma"/>
      <w:sz w:val="16"/>
      <w:szCs w:val="16"/>
    </w:rPr>
  </w:style>
  <w:style w:type="paragraph" w:customStyle="1" w:styleId="Image">
    <w:name w:val="Image"/>
    <w:basedOn w:val="Normal"/>
    <w:next w:val="Figure"/>
    <w:rsid w:val="003F6A47"/>
    <w:pPr>
      <w:keepLines/>
      <w:suppressAutoHyphens/>
      <w:spacing w:before="180" w:line="280" w:lineRule="atLeast"/>
      <w:ind w:left="1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E23"/>
    <w:pPr>
      <w:keepLines/>
      <w:numPr>
        <w:numId w:val="0"/>
      </w:numPr>
      <w:spacing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customStyle="1" w:styleId="Numbering2">
    <w:name w:val="Numbering 2"/>
    <w:rsid w:val="00417D7F"/>
    <w:pPr>
      <w:numPr>
        <w:numId w:val="4"/>
      </w:numPr>
      <w:tabs>
        <w:tab w:val="clear" w:pos="3528"/>
      </w:tabs>
      <w:spacing w:before="60" w:after="180"/>
      <w:ind w:left="2160"/>
    </w:pPr>
  </w:style>
  <w:style w:type="paragraph" w:customStyle="1" w:styleId="Numbering3">
    <w:name w:val="Numbering 3"/>
    <w:basedOn w:val="Normal"/>
    <w:rsid w:val="00417D7F"/>
    <w:pPr>
      <w:numPr>
        <w:numId w:val="5"/>
      </w:numPr>
      <w:tabs>
        <w:tab w:val="clear" w:pos="1440"/>
      </w:tabs>
      <w:ind w:left="2160"/>
    </w:pPr>
  </w:style>
  <w:style w:type="paragraph" w:customStyle="1" w:styleId="Numbering4">
    <w:name w:val="Numbering 4"/>
    <w:basedOn w:val="Normal"/>
    <w:rsid w:val="00417D7F"/>
    <w:pPr>
      <w:numPr>
        <w:numId w:val="6"/>
      </w:numPr>
      <w:tabs>
        <w:tab w:val="clear" w:pos="3067"/>
      </w:tabs>
      <w:ind w:left="2160"/>
    </w:pPr>
  </w:style>
  <w:style w:type="paragraph" w:customStyle="1" w:styleId="Numbering5">
    <w:name w:val="Numbering 5"/>
    <w:basedOn w:val="Normal"/>
    <w:rsid w:val="00417D7F"/>
    <w:pPr>
      <w:numPr>
        <w:numId w:val="10"/>
      </w:numPr>
      <w:tabs>
        <w:tab w:val="clear" w:pos="1987"/>
      </w:tabs>
      <w:ind w:left="2160"/>
    </w:pPr>
  </w:style>
  <w:style w:type="paragraph" w:customStyle="1" w:styleId="Numberinga">
    <w:name w:val="Numbering a"/>
    <w:basedOn w:val="Normal"/>
    <w:rsid w:val="004514DF"/>
    <w:pPr>
      <w:numPr>
        <w:numId w:val="7"/>
      </w:numPr>
      <w:tabs>
        <w:tab w:val="clear" w:pos="1080"/>
      </w:tabs>
      <w:ind w:left="2520"/>
    </w:pPr>
  </w:style>
  <w:style w:type="paragraph" w:customStyle="1" w:styleId="Numberingi">
    <w:name w:val="Numbering i"/>
    <w:basedOn w:val="Normal"/>
    <w:rsid w:val="008374D0"/>
    <w:pPr>
      <w:numPr>
        <w:numId w:val="15"/>
      </w:numPr>
    </w:pPr>
  </w:style>
  <w:style w:type="paragraph" w:customStyle="1" w:styleId="AppendixHead">
    <w:name w:val="AppendixHead"/>
    <w:rsid w:val="004038EA"/>
    <w:pPr>
      <w:numPr>
        <w:ilvl w:val="6"/>
        <w:numId w:val="28"/>
      </w:numPr>
      <w:spacing w:before="480" w:after="180"/>
    </w:pPr>
    <w:rPr>
      <w:rFonts w:ascii="Arial Narrow" w:hAnsi="Arial Narrow" w:cs="Arial"/>
      <w:b/>
      <w:kern w:val="32"/>
      <w:sz w:val="44"/>
      <w:szCs w:val="32"/>
    </w:rPr>
  </w:style>
  <w:style w:type="paragraph" w:styleId="TableofFigures">
    <w:name w:val="table of figures"/>
    <w:basedOn w:val="Normal"/>
    <w:next w:val="Normal"/>
    <w:semiHidden/>
    <w:rsid w:val="001326E2"/>
    <w:pPr>
      <w:tabs>
        <w:tab w:val="left" w:pos="1440"/>
        <w:tab w:val="right" w:leader="dot" w:pos="9494"/>
      </w:tabs>
      <w:ind w:left="1440" w:right="720" w:hanging="1008"/>
    </w:pPr>
    <w:rPr>
      <w:i/>
    </w:rPr>
  </w:style>
  <w:style w:type="paragraph" w:styleId="TOC5">
    <w:name w:val="toc 5"/>
    <w:basedOn w:val="Normal"/>
    <w:next w:val="Normal"/>
    <w:semiHidden/>
    <w:rsid w:val="009C18B9"/>
    <w:pPr>
      <w:numPr>
        <w:numId w:val="16"/>
      </w:numPr>
      <w:tabs>
        <w:tab w:val="right" w:leader="dot" w:pos="9490"/>
      </w:tabs>
      <w:spacing w:before="120" w:after="60"/>
      <w:ind w:right="360"/>
    </w:pPr>
    <w:rPr>
      <w:i/>
    </w:rPr>
  </w:style>
  <w:style w:type="paragraph" w:customStyle="1" w:styleId="list4">
    <w:name w:val="list4"/>
    <w:autoRedefine/>
    <w:rsid w:val="00EA31B9"/>
    <w:pPr>
      <w:tabs>
        <w:tab w:val="num" w:pos="2520"/>
      </w:tabs>
      <w:spacing w:before="60" w:after="120"/>
      <w:ind w:left="2880" w:hanging="360"/>
    </w:pPr>
    <w:rPr>
      <w:lang w:val="en-GB"/>
    </w:rPr>
  </w:style>
  <w:style w:type="paragraph" w:customStyle="1" w:styleId="IndexAlphabet">
    <w:name w:val="IndexAlphabet"/>
    <w:next w:val="IndexBody1"/>
    <w:rsid w:val="00E37E24"/>
    <w:pPr>
      <w:spacing w:before="480" w:after="120"/>
    </w:pPr>
    <w:rPr>
      <w:rFonts w:ascii="Arial" w:hAnsi="Arial"/>
      <w:b/>
      <w:sz w:val="28"/>
    </w:rPr>
  </w:style>
  <w:style w:type="paragraph" w:customStyle="1" w:styleId="IndexBody2">
    <w:name w:val="IndexBody2"/>
    <w:rsid w:val="00A1539B"/>
    <w:pPr>
      <w:spacing w:before="120" w:after="120"/>
      <w:ind w:left="288"/>
    </w:pPr>
  </w:style>
  <w:style w:type="paragraph" w:styleId="FootnoteText">
    <w:name w:val="footnote text"/>
    <w:basedOn w:val="Normal"/>
    <w:semiHidden/>
    <w:rsid w:val="009145FB"/>
    <w:pPr>
      <w:suppressAutoHyphens/>
    </w:pPr>
    <w:rPr>
      <w:sz w:val="18"/>
    </w:rPr>
  </w:style>
  <w:style w:type="character" w:styleId="FootnoteReference">
    <w:name w:val="footnote reference"/>
    <w:semiHidden/>
    <w:rsid w:val="006D72B7"/>
    <w:rPr>
      <w:vertAlign w:val="superscript"/>
    </w:rPr>
  </w:style>
  <w:style w:type="paragraph" w:styleId="NormalWeb">
    <w:name w:val="Normal (Web)"/>
    <w:basedOn w:val="Normal"/>
    <w:rsid w:val="003F6A47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ollowedHyperlink">
    <w:name w:val="FollowedHyperlink"/>
    <w:rsid w:val="003F6A47"/>
    <w:rPr>
      <w:noProof/>
      <w:color w:val="800080"/>
      <w:u w:val="single"/>
      <w:lang w:val="en-US"/>
    </w:rPr>
  </w:style>
  <w:style w:type="paragraph" w:customStyle="1" w:styleId="Numbering6">
    <w:name w:val="Numbering 6"/>
    <w:basedOn w:val="Normal"/>
    <w:rsid w:val="00417D7F"/>
    <w:pPr>
      <w:numPr>
        <w:numId w:val="11"/>
      </w:numPr>
      <w:tabs>
        <w:tab w:val="clear" w:pos="1987"/>
      </w:tabs>
      <w:ind w:left="2160"/>
    </w:pPr>
  </w:style>
  <w:style w:type="paragraph" w:customStyle="1" w:styleId="GlossaryTerm">
    <w:name w:val="Glossary Term"/>
    <w:basedOn w:val="Normal"/>
    <w:rsid w:val="003F6A47"/>
    <w:pPr>
      <w:spacing w:before="100"/>
      <w:ind w:left="1296"/>
    </w:pPr>
    <w:rPr>
      <w:b/>
    </w:rPr>
  </w:style>
  <w:style w:type="paragraph" w:customStyle="1" w:styleId="CopyrightText">
    <w:name w:val="CopyrightText"/>
    <w:basedOn w:val="Normal"/>
    <w:rsid w:val="003F6A47"/>
    <w:pPr>
      <w:ind w:left="1440"/>
    </w:pPr>
    <w:rPr>
      <w:sz w:val="18"/>
    </w:rPr>
  </w:style>
  <w:style w:type="paragraph" w:customStyle="1" w:styleId="HeaderOdd">
    <w:name w:val="HeaderOdd"/>
    <w:basedOn w:val="Header"/>
    <w:rsid w:val="003F6A47"/>
    <w:pPr>
      <w:jc w:val="right"/>
    </w:pPr>
  </w:style>
  <w:style w:type="paragraph" w:styleId="ListParagraph">
    <w:name w:val="List Paragraph"/>
    <w:basedOn w:val="Normal"/>
    <w:uiPriority w:val="34"/>
    <w:qFormat/>
    <w:rsid w:val="00E7225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884F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4F97"/>
  </w:style>
  <w:style w:type="character" w:customStyle="1" w:styleId="CommentTextChar">
    <w:name w:val="Comment Text Char"/>
    <w:basedOn w:val="DefaultParagraphFont"/>
    <w:link w:val="CommentText"/>
    <w:semiHidden/>
    <w:rsid w:val="00884F9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4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4F97"/>
    <w:rPr>
      <w:b/>
      <w:bCs/>
    </w:rPr>
  </w:style>
  <w:style w:type="paragraph" w:styleId="Revision">
    <w:name w:val="Revision"/>
    <w:hidden/>
    <w:uiPriority w:val="99"/>
    <w:semiHidden/>
    <w:rsid w:val="00D04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eader" Target="header6.xml"/><Relationship Id="rId3" Type="http://schemas.openxmlformats.org/officeDocument/2006/relationships/customXml" Target="../customXml/item2.xml"/><Relationship Id="rId21" Type="http://schemas.openxmlformats.org/officeDocument/2006/relationships/hyperlink" Target="http://supportprod.unx.sas.com/software/ci/mrm_default.html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image" Target="cid:image003.png@01CEBE89.EE1F2AA0" TargetMode="Externa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image" Target="media/image4.wmf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6.png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23" Type="http://schemas.openxmlformats.org/officeDocument/2006/relationships/image" Target="cid:image002.png@01CEBE89.B3519BB0" TargetMode="External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5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image" Target="media/image5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5F18EDF17494396731012220F9E95" ma:contentTypeVersion="0" ma:contentTypeDescription="Create a new document." ma:contentTypeScope="" ma:versionID="4a0d1d6a23e4078818d0be0a8151c5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26d181cd33f164df1a3dfcbbae7a3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1FFBF-EE40-414A-B451-A7CC7DA10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A3FC43-72C7-4835-AF63-D09BE1759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322B2-8017-4853-B29C-4F4AB9CE9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DF4CB1-0C0A-4AF0-A653-DD6BB1B7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Arjun Dixit</Manager>
  <Company>SAS</Company>
  <LinksUpToDate>false</LinksUpToDate>
  <CharactersWithSpaces>6769</CharactersWithSpaces>
  <SharedDoc>false</SharedDoc>
  <HLinks>
    <vt:vector size="186" baseType="variant">
      <vt:variant>
        <vt:i4>1376317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_Toc180487495</vt:lpwstr>
      </vt:variant>
      <vt:variant>
        <vt:i4>1376317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_Toc180487494</vt:lpwstr>
      </vt:variant>
      <vt:variant>
        <vt:i4>1310782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_Toc180488778</vt:lpwstr>
      </vt:variant>
      <vt:variant>
        <vt:i4>1310782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_Toc180488777</vt:lpwstr>
      </vt:variant>
      <vt:variant>
        <vt:i4>1310782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_Toc180488776</vt:lpwstr>
      </vt:variant>
      <vt:variant>
        <vt:i4>1310782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_Toc180488775</vt:lpwstr>
      </vt:variant>
      <vt:variant>
        <vt:i4>1310782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_Toc180488774</vt:lpwstr>
      </vt:variant>
      <vt:variant>
        <vt:i4>1310782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_Toc180488773</vt:lpwstr>
      </vt:variant>
      <vt:variant>
        <vt:i4>1310782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_Toc180488772</vt:lpwstr>
      </vt:variant>
      <vt:variant>
        <vt:i4>1310782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_Toc180488771</vt:lpwstr>
      </vt:variant>
      <vt:variant>
        <vt:i4>1310782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_Toc180488770</vt:lpwstr>
      </vt:variant>
      <vt:variant>
        <vt:i4>1376318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_Toc180488769</vt:lpwstr>
      </vt:variant>
      <vt:variant>
        <vt:i4>1376318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_Toc180488768</vt:lpwstr>
      </vt:variant>
      <vt:variant>
        <vt:i4>1376318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_Toc180488767</vt:lpwstr>
      </vt:variant>
      <vt:variant>
        <vt:i4>1376318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_Toc180488766</vt:lpwstr>
      </vt:variant>
      <vt:variant>
        <vt:i4>1376318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_Toc180488765</vt:lpwstr>
      </vt:variant>
      <vt:variant>
        <vt:i4>1376318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_Toc180488764</vt:lpwstr>
      </vt:variant>
      <vt:variant>
        <vt:i4>1376318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_Toc180488763</vt:lpwstr>
      </vt:variant>
      <vt:variant>
        <vt:i4>1376318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_Toc180488762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_Toc180488642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_Toc180488641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_Toc180488640</vt:lpwstr>
      </vt:variant>
      <vt:variant>
        <vt:i4>1114175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_Toc180488629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_Toc180560175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_Toc180560174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_Toc180560173</vt:lpwstr>
      </vt:variant>
      <vt:variant>
        <vt:i4>1245247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_Toc180488601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_Toc180492565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_Toc180492564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_Toc180492568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_Toc180492567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Hemant Kirad</dc:creator>
  <cp:lastModifiedBy>Deepak Chaurasia</cp:lastModifiedBy>
  <cp:revision>40</cp:revision>
  <cp:lastPrinted>2013-10-01T04:54:00Z</cp:lastPrinted>
  <dcterms:created xsi:type="dcterms:W3CDTF">2013-10-04T11:10:00Z</dcterms:created>
  <dcterms:modified xsi:type="dcterms:W3CDTF">2013-10-15T13:00:00Z</dcterms:modified>
  <cp:version>1</cp:version>
</cp:coreProperties>
</file>